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253ECB">
      <w:pPr>
        <w:pStyle w:val="BodyTextIndent"/>
        <w:widowControl w:val="0"/>
        <w:spacing w:line="240" w:lineRule="auto"/>
        <w:ind w:firstLine="0"/>
        <w:jc w:val="center"/>
        <w:rPr>
          <w:rFonts w:ascii="GHEA Grapalat" w:hAnsi="GHEA Grapalat"/>
          <w:i w:val="0"/>
          <w:sz w:val="24"/>
          <w:szCs w:val="24"/>
        </w:rPr>
      </w:pPr>
    </w:p>
    <w:p w:rsidR="00A17E50" w:rsidRDefault="0086146B" w:rsidP="00253ECB">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4B7800">
        <w:rPr>
          <w:rFonts w:ascii="GHEA Grapalat" w:hAnsi="GHEA Grapalat"/>
          <w:i w:val="0"/>
          <w:sz w:val="24"/>
          <w:szCs w:val="24"/>
        </w:rPr>
        <w:t>от</w:t>
      </w:r>
    </w:p>
    <w:p w:rsidR="0086146B" w:rsidRPr="009044F1" w:rsidRDefault="0086146B" w:rsidP="00253ECB">
      <w:pPr>
        <w:pStyle w:val="BodyTextIndent"/>
        <w:widowControl w:val="0"/>
        <w:spacing w:line="240" w:lineRule="auto"/>
        <w:ind w:firstLine="0"/>
        <w:jc w:val="center"/>
        <w:rPr>
          <w:rFonts w:ascii="GHEA Grapalat" w:hAnsi="GHEA Grapalat"/>
          <w:i w:val="0"/>
          <w:sz w:val="24"/>
          <w:szCs w:val="24"/>
        </w:rPr>
      </w:pPr>
      <w:r w:rsidRPr="004B7800">
        <w:rPr>
          <w:rFonts w:ascii="GHEA Grapalat" w:hAnsi="GHEA Grapalat"/>
          <w:i w:val="0"/>
          <w:sz w:val="24"/>
          <w:szCs w:val="24"/>
        </w:rPr>
        <w:t xml:space="preserve"> "</w:t>
      </w:r>
      <w:r w:rsidR="00EE508D" w:rsidRPr="000B38F9">
        <w:rPr>
          <w:rFonts w:ascii="GHEA Grapalat" w:hAnsi="GHEA Grapalat"/>
          <w:i w:val="0"/>
          <w:sz w:val="24"/>
          <w:szCs w:val="24"/>
        </w:rPr>
        <w:t xml:space="preserve"> </w:t>
      </w:r>
      <w:r w:rsidR="007472C7" w:rsidRPr="000B38F9">
        <w:rPr>
          <w:rFonts w:ascii="GHEA Grapalat" w:hAnsi="GHEA Grapalat"/>
          <w:i w:val="0"/>
          <w:sz w:val="24"/>
          <w:szCs w:val="24"/>
        </w:rPr>
        <w:t>05</w:t>
      </w:r>
      <w:r w:rsidR="00EE508D" w:rsidRPr="000B38F9">
        <w:rPr>
          <w:rFonts w:ascii="GHEA Grapalat" w:hAnsi="GHEA Grapalat"/>
          <w:i w:val="0"/>
          <w:sz w:val="24"/>
          <w:szCs w:val="24"/>
        </w:rPr>
        <w:t xml:space="preserve"> </w:t>
      </w:r>
      <w:r w:rsidRPr="004B7800">
        <w:rPr>
          <w:rFonts w:ascii="GHEA Grapalat" w:hAnsi="GHEA Grapalat"/>
          <w:i w:val="0"/>
          <w:sz w:val="24"/>
          <w:szCs w:val="24"/>
        </w:rPr>
        <w:t>"</w:t>
      </w:r>
      <w:r w:rsidRPr="009044F1">
        <w:rPr>
          <w:rFonts w:ascii="GHEA Grapalat" w:hAnsi="GHEA Grapalat"/>
          <w:i w:val="0"/>
          <w:sz w:val="24"/>
          <w:szCs w:val="24"/>
        </w:rPr>
        <w:t xml:space="preserve"> "</w:t>
      </w:r>
      <w:r w:rsidR="00EE508D" w:rsidRPr="000B38F9">
        <w:rPr>
          <w:rFonts w:ascii="GHEA Grapalat" w:hAnsi="GHEA Grapalat"/>
          <w:i w:val="0"/>
          <w:sz w:val="24"/>
          <w:szCs w:val="24"/>
        </w:rPr>
        <w:t>08</w:t>
      </w:r>
      <w:r w:rsidRPr="009044F1">
        <w:rPr>
          <w:rFonts w:ascii="GHEA Grapalat" w:hAnsi="GHEA Grapalat"/>
          <w:i w:val="0"/>
          <w:sz w:val="24"/>
          <w:szCs w:val="24"/>
        </w:rPr>
        <w:t>" 20</w:t>
      </w:r>
      <w:r>
        <w:rPr>
          <w:rFonts w:ascii="GHEA Grapalat" w:hAnsi="GHEA Grapalat"/>
          <w:i w:val="0"/>
          <w:sz w:val="24"/>
          <w:szCs w:val="24"/>
        </w:rPr>
        <w:t xml:space="preserve">24 </w:t>
      </w:r>
      <w:r w:rsidRPr="009044F1">
        <w:rPr>
          <w:rFonts w:ascii="GHEA Grapalat" w:hAnsi="GHEA Grapalat"/>
          <w:i w:val="0"/>
          <w:sz w:val="24"/>
          <w:szCs w:val="24"/>
        </w:rPr>
        <w:t>года "</w:t>
      </w:r>
      <w:r w:rsidRPr="004E33BF">
        <w:rPr>
          <w:rFonts w:ascii="GHEA Grapalat" w:hAnsi="GHEA Grapalat"/>
          <w:i w:val="0"/>
          <w:sz w:val="24"/>
          <w:szCs w:val="24"/>
        </w:rPr>
        <w:t xml:space="preserve"> </w:t>
      </w:r>
      <w:r w:rsidRPr="006B18CD">
        <w:rPr>
          <w:rFonts w:ascii="GHEA Grapalat" w:hAnsi="GHEA Grapalat"/>
          <w:i w:val="0"/>
          <w:sz w:val="24"/>
          <w:szCs w:val="24"/>
        </w:rPr>
        <w:t xml:space="preserve">N </w:t>
      </w:r>
      <w:r>
        <w:rPr>
          <w:rFonts w:ascii="GHEA Grapalat" w:hAnsi="GHEA Grapalat"/>
          <w:i w:val="0"/>
          <w:sz w:val="24"/>
          <w:szCs w:val="24"/>
        </w:rPr>
        <w:t>1</w:t>
      </w:r>
      <w:r w:rsidRPr="00FD0971">
        <w:rPr>
          <w:rFonts w:ascii="GHEA Grapalat" w:hAnsi="GHEA Grapalat"/>
          <w:i w:val="0"/>
          <w:sz w:val="24"/>
          <w:szCs w:val="24"/>
        </w:rPr>
        <w:t xml:space="preserve"> </w:t>
      </w:r>
      <w:r w:rsidRPr="009044F1">
        <w:rPr>
          <w:rFonts w:ascii="GHEA Grapalat" w:hAnsi="GHEA Grapalat"/>
          <w:i w:val="0"/>
          <w:sz w:val="24"/>
          <w:szCs w:val="24"/>
        </w:rPr>
        <w:t xml:space="preserve">" </w:t>
      </w:r>
    </w:p>
    <w:p w:rsidR="0086146B" w:rsidRPr="000B38F9" w:rsidRDefault="0086146B" w:rsidP="00253ECB">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BA630D">
        <w:rPr>
          <w:rFonts w:ascii="GHEA Grapalat" w:hAnsi="GHEA Grapalat"/>
          <w:i w:val="0"/>
          <w:sz w:val="24"/>
          <w:szCs w:val="24"/>
        </w:rPr>
        <w:t>ЕГС</w:t>
      </w:r>
      <w:r>
        <w:rPr>
          <w:rFonts w:ascii="GHEA Grapalat" w:hAnsi="GHEA Grapalat"/>
          <w:i w:val="0"/>
          <w:sz w:val="24"/>
          <w:szCs w:val="24"/>
        </w:rPr>
        <w:t>-BMAShDzB-24/</w:t>
      </w:r>
      <w:r w:rsidR="00EE508D" w:rsidRPr="000B38F9">
        <w:rPr>
          <w:rFonts w:ascii="GHEA Grapalat" w:hAnsi="GHEA Grapalat"/>
          <w:i w:val="0"/>
          <w:sz w:val="24"/>
          <w:szCs w:val="24"/>
        </w:rPr>
        <w:t>4</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13BA4" w:rsidRDefault="00642EFE" w:rsidP="000118FC">
      <w:pPr>
        <w:pStyle w:val="BodyTextIndent"/>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 xml:space="preserve">Заказчик </w:t>
      </w:r>
      <w:r w:rsidR="00200925" w:rsidRPr="0076368B">
        <w:rPr>
          <w:rFonts w:ascii="GHEA Grapalat" w:hAnsi="GHEA Grapalat"/>
          <w:i w:val="0"/>
          <w:sz w:val="24"/>
          <w:szCs w:val="24"/>
        </w:rPr>
        <w:t xml:space="preserve">ЗАО “Ергорсвет”, </w:t>
      </w:r>
      <w:r w:rsidRPr="009044F1">
        <w:rPr>
          <w:rFonts w:ascii="GHEA Grapalat" w:hAnsi="GHEA Grapalat"/>
          <w:i w:val="0"/>
          <w:sz w:val="24"/>
          <w:szCs w:val="24"/>
        </w:rPr>
        <w:t xml:space="preserve"> находящийся по адресу</w:t>
      </w:r>
      <w:r w:rsidR="00967BB8">
        <w:rPr>
          <w:rFonts w:ascii="GHEA Grapalat" w:hAnsi="GHEA Grapalat"/>
          <w:i w:val="0"/>
          <w:sz w:val="24"/>
          <w:szCs w:val="24"/>
        </w:rPr>
        <w:t>:</w:t>
      </w:r>
      <w:r w:rsidR="00967BB8" w:rsidRPr="00967BB8">
        <w:rPr>
          <w:rFonts w:ascii="GHEA Grapalat" w:hAnsi="GHEA Grapalat"/>
          <w:i w:val="0"/>
          <w:sz w:val="24"/>
          <w:szCs w:val="24"/>
        </w:rPr>
        <w:t xml:space="preserve"> </w:t>
      </w:r>
      <w:r w:rsidR="00967BB8" w:rsidRPr="0076368B">
        <w:rPr>
          <w:rFonts w:ascii="GHEA Grapalat" w:hAnsi="GHEA Grapalat"/>
          <w:i w:val="0"/>
          <w:sz w:val="24"/>
          <w:szCs w:val="24"/>
        </w:rPr>
        <w:t>РА г.Ереван, ул. Бузанда 1/4,</w:t>
      </w:r>
      <w:r w:rsidR="001D0277">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BC09D9" w:rsidRDefault="00A20B69" w:rsidP="00BC09D9">
      <w:pPr>
        <w:pStyle w:val="BodyTextIndent"/>
        <w:widowControl w:val="0"/>
        <w:spacing w:after="160" w:line="240" w:lineRule="auto"/>
        <w:ind w:firstLine="567"/>
        <w:rPr>
          <w:rFonts w:ascii="GHEA Grapalat" w:hAnsi="GHEA Grapalat"/>
          <w:spacing w:val="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E27032">
        <w:rPr>
          <w:rFonts w:ascii="Calibri" w:hAnsi="Calibri" w:cs="Calibri"/>
          <w:i w:val="0"/>
          <w:spacing w:val="6"/>
          <w:sz w:val="24"/>
          <w:szCs w:val="24"/>
        </w:rPr>
        <w:t> </w:t>
      </w:r>
      <w:r w:rsidRPr="00782D60">
        <w:rPr>
          <w:rFonts w:ascii="GHEA Grapalat" w:hAnsi="GHEA Grapalat"/>
          <w:i w:val="0"/>
          <w:spacing w:val="6"/>
          <w:sz w:val="24"/>
          <w:szCs w:val="24"/>
        </w:rPr>
        <w:t xml:space="preserve">порядке будет предложено заключить договор на </w:t>
      </w:r>
      <w:r w:rsidR="00183651" w:rsidRPr="00183651">
        <w:rPr>
          <w:rFonts w:ascii="GHEA Grapalat" w:hAnsi="GHEA Grapalat"/>
          <w:i w:val="0"/>
          <w:spacing w:val="6"/>
          <w:sz w:val="24"/>
          <w:szCs w:val="24"/>
        </w:rPr>
        <w:t xml:space="preserve">Текущие ремонтные работы </w:t>
      </w:r>
      <w:r w:rsidR="00595506">
        <w:rPr>
          <w:rFonts w:ascii="GHEA Grapalat" w:hAnsi="GHEA Grapalat"/>
          <w:i w:val="0"/>
          <w:spacing w:val="6"/>
          <w:sz w:val="24"/>
          <w:szCs w:val="24"/>
        </w:rPr>
        <w:t xml:space="preserve">административного </w:t>
      </w:r>
      <w:r w:rsidR="004957FA" w:rsidRPr="00183651">
        <w:rPr>
          <w:rFonts w:ascii="GHEA Grapalat" w:hAnsi="GHEA Grapalat"/>
          <w:i w:val="0"/>
          <w:spacing w:val="6"/>
          <w:sz w:val="24"/>
          <w:szCs w:val="24"/>
        </w:rPr>
        <w:t xml:space="preserve">здания  </w:t>
      </w:r>
      <w:r w:rsidR="00595506">
        <w:rPr>
          <w:rFonts w:ascii="GHEA Grapalat" w:hAnsi="GHEA Grapalat"/>
          <w:i w:val="0"/>
          <w:spacing w:val="6"/>
          <w:sz w:val="24"/>
          <w:szCs w:val="24"/>
        </w:rPr>
        <w:t xml:space="preserve">ЗАО </w:t>
      </w:r>
      <w:r w:rsidR="00595506" w:rsidRPr="00595506">
        <w:rPr>
          <w:rFonts w:ascii="GHEA Grapalat" w:hAnsi="GHEA Grapalat"/>
          <w:i w:val="0"/>
          <w:spacing w:val="6"/>
          <w:sz w:val="24"/>
          <w:szCs w:val="24"/>
        </w:rPr>
        <w:t>Ергорсвет</w:t>
      </w:r>
      <w:r w:rsidR="00595506" w:rsidRPr="000B38F9">
        <w:rPr>
          <w:rFonts w:ascii="GHEA Grapalat" w:hAnsi="GHEA Grapalat"/>
          <w:i w:val="0"/>
          <w:spacing w:val="6"/>
          <w:sz w:val="24"/>
          <w:szCs w:val="24"/>
        </w:rPr>
        <w:t xml:space="preserve"> </w:t>
      </w:r>
      <w:r w:rsidR="00FF01A5">
        <w:rPr>
          <w:rFonts w:ascii="GHEA Grapalat" w:hAnsi="GHEA Grapalat"/>
          <w:i w:val="0"/>
          <w:spacing w:val="6"/>
          <w:sz w:val="24"/>
          <w:szCs w:val="24"/>
        </w:rPr>
        <w:t xml:space="preserve"> </w:t>
      </w:r>
      <w:r w:rsidR="00E27032">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E2703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21458F">
      <w:pPr>
        <w:pStyle w:val="BodyTextIndent"/>
        <w:widowControl w:val="0"/>
        <w:spacing w:after="160" w:line="276"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1D0277" w:rsidRPr="001D0277">
        <w:rPr>
          <w:rFonts w:ascii="GHEA Grapalat" w:hAnsi="GHEA Grapalat"/>
          <w:i w:val="0"/>
          <w:spacing w:val="6"/>
          <w:sz w:val="24"/>
          <w:szCs w:val="24"/>
        </w:rPr>
        <w:t>г.Ереван, ул. Бузанда</w:t>
      </w:r>
      <w:r w:rsidR="002D78C6">
        <w:rPr>
          <w:rFonts w:ascii="GHEA Grapalat" w:hAnsi="GHEA Grapalat"/>
          <w:i w:val="0"/>
          <w:spacing w:val="6"/>
          <w:sz w:val="24"/>
          <w:szCs w:val="24"/>
        </w:rPr>
        <w:t xml:space="preserve"> 1/4</w:t>
      </w:r>
      <w:r w:rsidR="001D0277">
        <w:rPr>
          <w:rFonts w:ascii="GHEA Grapalat" w:hAnsi="GHEA Grapalat"/>
          <w:i w:val="0"/>
          <w:spacing w:val="6"/>
          <w:sz w:val="24"/>
          <w:szCs w:val="24"/>
        </w:rPr>
        <w:t>,</w:t>
      </w:r>
      <w:r w:rsidR="007614CB">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7614CB">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EE508D">
        <w:rPr>
          <w:rFonts w:ascii="GHEA Grapalat" w:hAnsi="GHEA Grapalat"/>
          <w:i w:val="0"/>
          <w:sz w:val="24"/>
          <w:szCs w:val="24"/>
        </w:rPr>
        <w:t>15</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2011C2" w:rsidRDefault="00EF52E4" w:rsidP="002011C2">
      <w:pPr>
        <w:pStyle w:val="BodyTextIndent"/>
        <w:widowControl w:val="0"/>
        <w:spacing w:after="160"/>
        <w:ind w:firstLine="567"/>
        <w:rPr>
          <w:rFonts w:ascii="GHEA Grapalat" w:hAnsi="GHEA Grapalat"/>
        </w:rPr>
      </w:pPr>
      <w:r w:rsidRPr="000F0CA8">
        <w:rPr>
          <w:rFonts w:ascii="GHEA Grapalat" w:hAnsi="GHEA Grapalat"/>
          <w:i w:val="0"/>
          <w:sz w:val="24"/>
          <w:szCs w:val="24"/>
        </w:rPr>
        <w:t xml:space="preserve">Вскрытие заявок будет проводиться по адресу </w:t>
      </w:r>
      <w:r w:rsidR="00AC7704" w:rsidRPr="001D0277">
        <w:rPr>
          <w:rFonts w:ascii="GHEA Grapalat" w:hAnsi="GHEA Grapalat"/>
          <w:i w:val="0"/>
          <w:spacing w:val="6"/>
          <w:sz w:val="24"/>
          <w:szCs w:val="24"/>
        </w:rPr>
        <w:t>г.Ереван, ул. Бузанда</w:t>
      </w:r>
      <w:r w:rsidR="00AC7704">
        <w:rPr>
          <w:rFonts w:ascii="GHEA Grapalat" w:hAnsi="GHEA Grapalat"/>
          <w:i w:val="0"/>
          <w:spacing w:val="6"/>
          <w:sz w:val="24"/>
          <w:szCs w:val="24"/>
        </w:rPr>
        <w:t xml:space="preserve"> 1/4</w:t>
      </w:r>
      <w:r w:rsidRPr="000F0CA8">
        <w:rPr>
          <w:rFonts w:ascii="GHEA Grapalat" w:hAnsi="GHEA Grapalat"/>
          <w:i w:val="0"/>
          <w:sz w:val="24"/>
          <w:szCs w:val="24"/>
        </w:rPr>
        <w:t xml:space="preserve">, в </w:t>
      </w:r>
      <w:r w:rsidR="00AC7704">
        <w:rPr>
          <w:rFonts w:ascii="GHEA Grapalat" w:hAnsi="GHEA Grapalat"/>
          <w:i w:val="0"/>
          <w:sz w:val="24"/>
          <w:szCs w:val="24"/>
        </w:rPr>
        <w:t>11:00</w:t>
      </w:r>
      <w:r>
        <w:rPr>
          <w:rFonts w:ascii="GHEA Grapalat" w:hAnsi="GHEA Grapalat"/>
          <w:i w:val="0"/>
          <w:sz w:val="24"/>
          <w:szCs w:val="24"/>
        </w:rPr>
        <w:t xml:space="preserve"> </w:t>
      </w:r>
      <w:r w:rsidRPr="00A17E50">
        <w:rPr>
          <w:rFonts w:ascii="GHEA Grapalat" w:hAnsi="GHEA Grapalat"/>
          <w:i w:val="0"/>
          <w:sz w:val="24"/>
          <w:szCs w:val="24"/>
        </w:rPr>
        <w:t>часов "</w:t>
      </w:r>
      <w:r w:rsidR="00333920" w:rsidRPr="000B38F9">
        <w:rPr>
          <w:rFonts w:ascii="GHEA Grapalat" w:hAnsi="GHEA Grapalat"/>
          <w:i w:val="0"/>
          <w:sz w:val="24"/>
          <w:szCs w:val="24"/>
        </w:rPr>
        <w:t>20</w:t>
      </w:r>
      <w:r w:rsidRPr="00A17E50">
        <w:rPr>
          <w:rFonts w:ascii="GHEA Grapalat" w:hAnsi="GHEA Grapalat"/>
          <w:i w:val="0"/>
          <w:sz w:val="24"/>
          <w:szCs w:val="24"/>
        </w:rPr>
        <w:t>" "</w:t>
      </w:r>
      <w:r w:rsidR="00EE508D" w:rsidRPr="000B38F9">
        <w:rPr>
          <w:rFonts w:ascii="GHEA Grapalat" w:hAnsi="GHEA Grapalat"/>
          <w:i w:val="0"/>
          <w:sz w:val="24"/>
          <w:szCs w:val="24"/>
        </w:rPr>
        <w:t>08</w:t>
      </w:r>
      <w:r w:rsidR="00AC7704" w:rsidRPr="00A17E50">
        <w:rPr>
          <w:rFonts w:ascii="GHEA Grapalat" w:hAnsi="GHEA Grapalat"/>
          <w:i w:val="0"/>
          <w:sz w:val="24"/>
          <w:szCs w:val="24"/>
        </w:rPr>
        <w:t>" "2024г.</w:t>
      </w:r>
      <w:r w:rsidR="002011C2" w:rsidRPr="00A17E50">
        <w:rPr>
          <w:rFonts w:ascii="GHEA Grapalat" w:hAnsi="GHEA Grapalat"/>
          <w:i w:val="0"/>
          <w:sz w:val="24"/>
          <w:szCs w:val="24"/>
        </w:rPr>
        <w:t>".</w:t>
      </w:r>
    </w:p>
    <w:p w:rsidR="002011C2" w:rsidRPr="003F1C13" w:rsidRDefault="00754697" w:rsidP="002011C2">
      <w:pPr>
        <w:pStyle w:val="BodyTextIndent"/>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0118FC">
        <w:rPr>
          <w:rFonts w:ascii="GHEA Grapalat" w:hAnsi="GHEA Grapalat"/>
          <w:i w:val="0"/>
          <w:sz w:val="24"/>
          <w:szCs w:val="24"/>
          <w:lang w:val="en-US"/>
        </w:rPr>
        <w:t>Нарин</w:t>
      </w:r>
      <w:r w:rsidR="000B38F9">
        <w:rPr>
          <w:rFonts w:ascii="GHEA Grapalat" w:hAnsi="GHEA Grapalat"/>
          <w:i w:val="0"/>
          <w:sz w:val="24"/>
          <w:szCs w:val="24"/>
        </w:rPr>
        <w:t>е</w:t>
      </w:r>
      <w:r w:rsidR="000118FC">
        <w:rPr>
          <w:rFonts w:ascii="GHEA Grapalat" w:hAnsi="GHEA Grapalat"/>
          <w:i w:val="0"/>
          <w:sz w:val="24"/>
          <w:szCs w:val="24"/>
          <w:lang w:val="en-US"/>
        </w:rPr>
        <w:t xml:space="preserve"> Абраамян</w:t>
      </w:r>
      <w:r w:rsidR="002011C2" w:rsidRPr="003F1C13">
        <w:rPr>
          <w:rFonts w:ascii="GHEA Grapalat" w:hAnsi="GHEA Grapalat"/>
          <w:i w:val="0"/>
          <w:sz w:val="24"/>
          <w:szCs w:val="24"/>
        </w:rPr>
        <w:t>у</w:t>
      </w:r>
    </w:p>
    <w:p w:rsidR="002011C2" w:rsidRPr="003F1C13" w:rsidRDefault="002011C2" w:rsidP="002011C2">
      <w:pPr>
        <w:ind w:firstLine="708"/>
        <w:jc w:val="both"/>
        <w:rPr>
          <w:rFonts w:ascii="GHEA Grapalat" w:hAnsi="GHEA Grapalat"/>
        </w:rPr>
      </w:pPr>
      <w:r>
        <w:rPr>
          <w:rFonts w:ascii="GHEA Grapalat" w:hAnsi="GHEA Grapalat"/>
        </w:rPr>
        <w:t xml:space="preserve">          </w:t>
      </w:r>
      <w:r w:rsidRPr="003F1C13">
        <w:rPr>
          <w:rFonts w:ascii="GHEA Grapalat" w:hAnsi="GHEA Grapalat"/>
        </w:rPr>
        <w:t>тел. 010 54 39 80</w:t>
      </w:r>
    </w:p>
    <w:p w:rsidR="000118FC" w:rsidRPr="000B38F9" w:rsidRDefault="002011C2" w:rsidP="002011C2">
      <w:pPr>
        <w:ind w:firstLine="708"/>
        <w:jc w:val="both"/>
        <w:rPr>
          <w:rFonts w:ascii="GHEA Grapalat" w:hAnsi="GHEA Grapalat"/>
        </w:rPr>
      </w:pPr>
      <w:r w:rsidRPr="003F1C13">
        <w:rPr>
          <w:rFonts w:ascii="GHEA Grapalat" w:hAnsi="GHEA Grapalat"/>
        </w:rPr>
        <w:t xml:space="preserve">       </w:t>
      </w:r>
      <w:r>
        <w:rPr>
          <w:rFonts w:ascii="GHEA Grapalat" w:hAnsi="GHEA Grapalat"/>
        </w:rPr>
        <w:tab/>
      </w:r>
      <w:r w:rsidRPr="00CE33F3">
        <w:rPr>
          <w:rFonts w:ascii="GHEA Grapalat" w:hAnsi="GHEA Grapalat"/>
        </w:rPr>
        <w:t>эл.почта.</w:t>
      </w:r>
      <w:r w:rsidR="00CE33F3" w:rsidRPr="000B38F9">
        <w:rPr>
          <w:rFonts w:ascii="GHEA Grapalat" w:hAnsi="GHEA Grapalat"/>
        </w:rPr>
        <w:t xml:space="preserve"> </w:t>
      </w:r>
      <w:hyperlink r:id="rId8" w:history="1">
        <w:r w:rsidR="00CE33F3" w:rsidRPr="00CE33F3">
          <w:rPr>
            <w:rStyle w:val="Hyperlink"/>
            <w:rFonts w:ascii="GHEA Grapalat" w:hAnsi="GHEA Grapalat"/>
            <w:lang w:val="hy-AM"/>
          </w:rPr>
          <w:t>narine</w:t>
        </w:r>
        <w:r w:rsidR="00CE33F3" w:rsidRPr="00CE33F3">
          <w:rPr>
            <w:rStyle w:val="Hyperlink"/>
            <w:rFonts w:ascii="GHEA Grapalat" w:hAnsi="GHEA Grapalat"/>
            <w:lang w:val="af-ZA"/>
          </w:rPr>
          <w:t>.abrahamyan@yerevan.am</w:t>
        </w:r>
      </w:hyperlink>
    </w:p>
    <w:p w:rsidR="002011C2" w:rsidRPr="003F1C13" w:rsidRDefault="002011C2" w:rsidP="002011C2">
      <w:pPr>
        <w:ind w:firstLine="708"/>
        <w:jc w:val="both"/>
        <w:rPr>
          <w:rFonts w:ascii="GHEA Grapalat" w:hAnsi="GHEA Grapalat"/>
        </w:rPr>
      </w:pPr>
      <w:r w:rsidRPr="003F1C13">
        <w:rPr>
          <w:rFonts w:ascii="GHEA Grapalat" w:hAnsi="GHEA Grapalat"/>
        </w:rPr>
        <w:t xml:space="preserve">      </w:t>
      </w:r>
      <w:r>
        <w:rPr>
          <w:rFonts w:ascii="GHEA Grapalat" w:hAnsi="GHEA Grapalat"/>
        </w:rPr>
        <w:tab/>
      </w:r>
      <w:r w:rsidRPr="003F1C13">
        <w:rPr>
          <w:rFonts w:ascii="GHEA Grapalat" w:hAnsi="GHEA Grapalat"/>
        </w:rPr>
        <w:t>Заказчик. ЗАО “Ергорсвет”</w:t>
      </w:r>
    </w:p>
    <w:p w:rsidR="00096865" w:rsidRPr="009044F1" w:rsidRDefault="002011C2" w:rsidP="0020727F">
      <w:pPr>
        <w:jc w:val="right"/>
        <w:rPr>
          <w:rFonts w:ascii="GHEA Grapalat" w:hAnsi="GHEA Grapalat" w:cs="Sylfaen"/>
          <w:i/>
        </w:rPr>
      </w:pPr>
      <w:r>
        <w:rPr>
          <w:rFonts w:ascii="GHEA Grapalat" w:hAnsi="GHEA Grapalat"/>
        </w:rPr>
        <w:br w:type="page"/>
      </w:r>
      <w:r w:rsidR="00096865" w:rsidRPr="009044F1">
        <w:rPr>
          <w:rFonts w:ascii="GHEA Grapalat" w:hAnsi="GHEA Grapalat"/>
        </w:rPr>
        <w:lastRenderedPageBreak/>
        <w:t>Утверждено</w:t>
      </w:r>
    </w:p>
    <w:p w:rsidR="0086146B" w:rsidRPr="009044F1" w:rsidRDefault="0086146B" w:rsidP="0086146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rPr>
        <w:t>ЕГС-BMAShDzB-24/</w:t>
      </w:r>
      <w:r w:rsidR="00CE33F3" w:rsidRPr="000B38F9">
        <w:rPr>
          <w:rFonts w:ascii="GHEA Grapalat" w:hAnsi="GHEA Grapalat"/>
          <w:i/>
        </w:rPr>
        <w:t>4</w:t>
      </w:r>
      <w:r w:rsidRPr="001B32D9">
        <w:rPr>
          <w:rFonts w:ascii="GHEA Grapalat" w:hAnsi="GHEA Grapalat" w:cs="Times Armenian"/>
          <w:i/>
        </w:rPr>
        <w:br/>
      </w:r>
      <w:r w:rsidRPr="001B32D9">
        <w:rPr>
          <w:rFonts w:ascii="GHEA Grapalat" w:hAnsi="GHEA Grapalat" w:cs="Times Armenian"/>
          <w:i/>
        </w:rPr>
        <w:br/>
      </w:r>
      <w:r w:rsidR="00CE33F3">
        <w:rPr>
          <w:rFonts w:ascii="GHEA Grapalat" w:hAnsi="GHEA Grapalat"/>
          <w:i/>
        </w:rPr>
        <w:t xml:space="preserve">№ 2 от </w:t>
      </w:r>
      <w:r w:rsidR="00D1410B" w:rsidRPr="000B38F9">
        <w:rPr>
          <w:rFonts w:ascii="GHEA Grapalat" w:hAnsi="GHEA Grapalat"/>
          <w:i/>
        </w:rPr>
        <w:t>05</w:t>
      </w:r>
      <w:r w:rsidRPr="008C5EFD">
        <w:rPr>
          <w:rFonts w:ascii="GHEA Grapalat" w:hAnsi="GHEA Grapalat"/>
          <w:i/>
        </w:rPr>
        <w:t>.0</w:t>
      </w:r>
      <w:r w:rsidR="00CE33F3" w:rsidRPr="000B38F9">
        <w:rPr>
          <w:rFonts w:ascii="GHEA Grapalat" w:hAnsi="GHEA Grapalat"/>
          <w:i/>
        </w:rPr>
        <w:t>8</w:t>
      </w:r>
      <w:r w:rsidRPr="008C5EFD">
        <w:rPr>
          <w:rFonts w:ascii="GHEA Grapalat" w:hAnsi="GHEA Grapalat"/>
          <w:i/>
        </w:rPr>
        <w:t>.2024 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11C7E" w:rsidRPr="002106B9" w:rsidRDefault="00911C7E" w:rsidP="00911C7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11C7E" w:rsidRDefault="00096865" w:rsidP="00B46D58">
      <w:pPr>
        <w:pStyle w:val="BodyText"/>
        <w:widowControl w:val="0"/>
        <w:spacing w:after="160"/>
        <w:ind w:right="-7" w:firstLine="567"/>
        <w:jc w:val="center"/>
        <w:rPr>
          <w:rFonts w:ascii="GHEA Grapalat" w:hAnsi="GHEA Grapalat"/>
        </w:rPr>
      </w:pPr>
    </w:p>
    <w:p w:rsidR="00BC09D9" w:rsidRPr="002106B9" w:rsidRDefault="002B32D6" w:rsidP="00BC09D9">
      <w:pPr>
        <w:pStyle w:val="BodyTextIndent"/>
        <w:widowControl w:val="0"/>
        <w:spacing w:line="240" w:lineRule="auto"/>
        <w:ind w:firstLine="567"/>
        <w:jc w:val="center"/>
        <w:rPr>
          <w:rFonts w:ascii="GHEA Grapalat" w:hAnsi="GHEA Grapalat"/>
          <w:sz w:val="26"/>
        </w:rPr>
      </w:pPr>
      <w:r w:rsidRPr="00BC09D9">
        <w:rPr>
          <w:rFonts w:ascii="GHEA Grapalat" w:hAnsi="GHEA Grapalat"/>
          <w:sz w:val="26"/>
        </w:rPr>
        <w:t xml:space="preserve">НА ОТКРЫТЫЙ КОНКУРС, ОБЪЯВЛЕННЫЙ С ЦЕЛЬЮ ПРИОБРЕТЕНИЯ </w:t>
      </w:r>
      <w:r w:rsidR="00A83862" w:rsidRPr="00BC09D9">
        <w:rPr>
          <w:rFonts w:ascii="GHEA Grapalat" w:hAnsi="GHEA Grapalat"/>
          <w:sz w:val="26"/>
        </w:rPr>
        <w:t xml:space="preserve">" </w:t>
      </w:r>
      <w:r w:rsidR="00A83862" w:rsidRPr="001A0310">
        <w:rPr>
          <w:rFonts w:ascii="GHEA Grapalat" w:hAnsi="GHEA Grapalat"/>
          <w:sz w:val="26"/>
        </w:rPr>
        <w:t>ТЕКУЩИ</w:t>
      </w:r>
      <w:r w:rsidR="00A83862" w:rsidRPr="000B38F9">
        <w:rPr>
          <w:rFonts w:ascii="GHEA Grapalat" w:hAnsi="GHEA Grapalat"/>
          <w:sz w:val="26"/>
        </w:rPr>
        <w:t>Х</w:t>
      </w:r>
      <w:r w:rsidR="00A83862" w:rsidRPr="001A0310">
        <w:rPr>
          <w:rFonts w:ascii="GHEA Grapalat" w:hAnsi="GHEA Grapalat"/>
          <w:sz w:val="26"/>
        </w:rPr>
        <w:t xml:space="preserve"> РЕМОНТНЫ</w:t>
      </w:r>
      <w:r w:rsidR="00A83862" w:rsidRPr="000B38F9">
        <w:rPr>
          <w:rFonts w:ascii="GHEA Grapalat" w:hAnsi="GHEA Grapalat"/>
          <w:sz w:val="26"/>
        </w:rPr>
        <w:t>Х</w:t>
      </w:r>
      <w:r w:rsidR="00A83862" w:rsidRPr="001A0310">
        <w:rPr>
          <w:rFonts w:ascii="GHEA Grapalat" w:hAnsi="GHEA Grapalat"/>
          <w:sz w:val="26"/>
        </w:rPr>
        <w:t xml:space="preserve"> РАБОТ </w:t>
      </w:r>
      <w:r w:rsidR="00A83862" w:rsidRPr="004957FA">
        <w:rPr>
          <w:rFonts w:ascii="GHEA Grapalat" w:hAnsi="GHEA Grapalat"/>
          <w:sz w:val="26"/>
        </w:rPr>
        <w:t xml:space="preserve">АДМИНИСТРАТИВНОГО  </w:t>
      </w:r>
      <w:r w:rsidR="00A83862" w:rsidRPr="001A0310">
        <w:rPr>
          <w:rFonts w:ascii="GHEA Grapalat" w:hAnsi="GHEA Grapalat"/>
          <w:sz w:val="26"/>
        </w:rPr>
        <w:t>ЗДАНИЯ ЗАО «ЕРГОРСВЕТ»</w:t>
      </w: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0038AE" w:rsidRDefault="000038AE" w:rsidP="00BA1603">
      <w:pPr>
        <w:pStyle w:val="BodyTextIndent"/>
        <w:widowControl w:val="0"/>
        <w:spacing w:line="240" w:lineRule="auto"/>
        <w:ind w:firstLine="567"/>
        <w:jc w:val="center"/>
        <w:rPr>
          <w:rFonts w:ascii="GHEA Grapalat" w:hAnsi="GHEA Grapalat"/>
          <w:b/>
          <w:sz w:val="22"/>
          <w:szCs w:val="22"/>
        </w:rPr>
      </w:pPr>
      <w:r>
        <w:rPr>
          <w:rFonts w:ascii="GHEA Grapalat" w:hAnsi="GHEA Grapalat"/>
          <w:b/>
          <w:sz w:val="22"/>
          <w:szCs w:val="22"/>
        </w:rPr>
        <w:t>ПРИОБРЕТЕНИЕ</w:t>
      </w:r>
      <w:r w:rsidRPr="000038AE">
        <w:rPr>
          <w:rFonts w:ascii="GHEA Grapalat" w:hAnsi="GHEA Grapalat"/>
          <w:b/>
          <w:sz w:val="22"/>
          <w:szCs w:val="22"/>
        </w:rPr>
        <w:t xml:space="preserve"> ТЕКУЩИХ РЕМ</w:t>
      </w:r>
      <w:r>
        <w:rPr>
          <w:rFonts w:ascii="GHEA Grapalat" w:hAnsi="GHEA Grapalat"/>
          <w:b/>
          <w:sz w:val="22"/>
          <w:szCs w:val="22"/>
        </w:rPr>
        <w:t xml:space="preserve">ОНТНЫХ РАБОТ АДМИНИСТРАТИВНОГО </w:t>
      </w:r>
      <w:r w:rsidRPr="000038AE">
        <w:rPr>
          <w:rFonts w:ascii="GHEA Grapalat" w:hAnsi="GHEA Grapalat"/>
          <w:b/>
          <w:sz w:val="22"/>
          <w:szCs w:val="22"/>
        </w:rPr>
        <w:t>ЗДАНИЯ ЗАО «ЕРГОРСВЕТ</w:t>
      </w:r>
    </w:p>
    <w:p w:rsidR="00160AE4" w:rsidRPr="004957FA" w:rsidRDefault="00160AE4" w:rsidP="00911C7E">
      <w:pPr>
        <w:widowControl w:val="0"/>
        <w:spacing w:after="160"/>
        <w:ind w:firstLine="567"/>
        <w:rPr>
          <w:rFonts w:ascii="GHEA Grapalat" w:hAnsi="GHEA Grapalat"/>
          <w:sz w:val="32"/>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45411E" w:rsidRDefault="0045411E"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4180A" w:rsidRPr="00BA630D">
        <w:rPr>
          <w:rFonts w:ascii="GHEA Grapalat" w:hAnsi="GHEA Grapalat"/>
          <w:i/>
        </w:rPr>
        <w:t>ЕГС</w:t>
      </w:r>
      <w:r w:rsidR="00980A22">
        <w:rPr>
          <w:rFonts w:ascii="GHEA Grapalat" w:hAnsi="GHEA Grapalat"/>
          <w:i/>
        </w:rPr>
        <w:t>-BMAShDzB-24/</w:t>
      </w:r>
      <w:r w:rsidR="00CE33F3" w:rsidRPr="000B38F9">
        <w:rPr>
          <w:rFonts w:ascii="GHEA Grapalat" w:hAnsi="GHEA Grapalat"/>
          <w:i/>
        </w:rPr>
        <w:t>4</w:t>
      </w:r>
      <w:r w:rsidR="0094180A" w:rsidRPr="006D2DF7">
        <w:rPr>
          <w:rFonts w:ascii="GHEA Grapalat" w:hAnsi="GHEA Grapalat"/>
          <w:spacing w:val="-6"/>
        </w:rPr>
        <w:t xml:space="preserve"> </w:t>
      </w:r>
      <w:r w:rsidR="0094180A" w:rsidRPr="001F7081">
        <w:rPr>
          <w:rFonts w:ascii="GHEA Grapalat" w:hAnsi="GHEA Grapalat"/>
          <w:spacing w:val="-6"/>
        </w:rPr>
        <w:t xml:space="preserve"> </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44D71" w:rsidRDefault="00A81DD5" w:rsidP="00302331">
      <w:pPr>
        <w:widowControl w:val="0"/>
        <w:spacing w:after="160" w:line="360" w:lineRule="auto"/>
        <w:jc w:val="center"/>
        <w:rPr>
          <w:rFonts w:ascii="GHEA Grapalat" w:hAnsi="GHEA Grapalat"/>
        </w:rPr>
      </w:pPr>
      <w:r w:rsidRPr="00CE33F3">
        <w:rPr>
          <w:rFonts w:ascii="GHEA Grapalat" w:hAnsi="GHEA Grapalat"/>
        </w:rPr>
        <w:t>Адрес электронной почты секретаря оценочной комиссии</w:t>
      </w:r>
      <w:r w:rsidRPr="009044F1">
        <w:rPr>
          <w:rFonts w:ascii="GHEA Grapalat" w:hAnsi="GHEA Grapalat"/>
        </w:rPr>
        <w:t xml:space="preserve"> </w:t>
      </w:r>
    </w:p>
    <w:p w:rsidR="00CE33F3" w:rsidRPr="000B38F9" w:rsidRDefault="00AB5681" w:rsidP="00302331">
      <w:pPr>
        <w:widowControl w:val="0"/>
        <w:spacing w:after="160" w:line="360" w:lineRule="auto"/>
        <w:jc w:val="center"/>
        <w:rPr>
          <w:rFonts w:ascii="GHEA Grapalat" w:hAnsi="GHEA Grapalat"/>
          <w:lang w:val="en-US"/>
        </w:rPr>
      </w:pPr>
      <w:hyperlink r:id="rId9" w:history="1">
        <w:r w:rsidR="00CE33F3" w:rsidRPr="00771063">
          <w:rPr>
            <w:rStyle w:val="Hyperlink"/>
            <w:rFonts w:ascii="GHEA Grapalat" w:hAnsi="GHEA Grapalat"/>
            <w:lang w:val="hy-AM"/>
          </w:rPr>
          <w:t>narine</w:t>
        </w:r>
        <w:r w:rsidR="00CE33F3" w:rsidRPr="00771063">
          <w:rPr>
            <w:rStyle w:val="Hyperlink"/>
            <w:rFonts w:ascii="GHEA Grapalat" w:hAnsi="GHEA Grapalat"/>
            <w:lang w:val="af-ZA"/>
          </w:rPr>
          <w:t>.abrahamyan@yerevan.am</w:t>
        </w:r>
      </w:hyperlink>
    </w:p>
    <w:p w:rsidR="00096865" w:rsidRPr="00BC09D9" w:rsidRDefault="00F5653D" w:rsidP="004215BD">
      <w:pPr>
        <w:pStyle w:val="BodyTextIndent2"/>
        <w:widowControl w:val="0"/>
        <w:spacing w:after="160" w:line="240" w:lineRule="auto"/>
        <w:ind w:firstLine="567"/>
        <w:jc w:val="center"/>
        <w:rPr>
          <w:rFonts w:ascii="GHEA Grapalat" w:hAnsi="GHEA Grapalat"/>
          <w:lang w:val="en-US"/>
        </w:rPr>
      </w:pPr>
      <w:r w:rsidRPr="00BC09D9">
        <w:rPr>
          <w:rFonts w:ascii="GHEA Grapalat" w:hAnsi="GHEA Grapalat"/>
          <w:lang w:val="en-US"/>
        </w:rPr>
        <w:br w:type="page"/>
      </w:r>
      <w:r w:rsidRPr="009044F1">
        <w:rPr>
          <w:rFonts w:ascii="GHEA Grapalat" w:hAnsi="GHEA Grapalat"/>
        </w:rPr>
        <w:lastRenderedPageBreak/>
        <w:t>ЧАСТЬ</w:t>
      </w:r>
      <w:r w:rsidRPr="00BC09D9">
        <w:rPr>
          <w:rFonts w:ascii="GHEA Grapalat" w:hAnsi="GHEA Grapalat"/>
          <w:lang w:val="en-US"/>
        </w:rPr>
        <w:t xml:space="preserve">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C146D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02C6E" w:rsidRPr="00302C6E">
        <w:rPr>
          <w:rFonts w:ascii="GHEA Grapalat" w:hAnsi="GHEA Grapalat"/>
          <w:sz w:val="26"/>
        </w:rPr>
        <w:t xml:space="preserve"> </w:t>
      </w:r>
      <w:r w:rsidR="00595506" w:rsidRPr="00595506">
        <w:rPr>
          <w:rFonts w:ascii="GHEA Grapalat" w:hAnsi="GHEA Grapalat"/>
          <w:i w:val="0"/>
          <w:sz w:val="24"/>
          <w:szCs w:val="24"/>
        </w:rPr>
        <w:t xml:space="preserve">Текущих ремонтных работ </w:t>
      </w:r>
      <w:r w:rsidR="0045411E">
        <w:rPr>
          <w:rFonts w:ascii="GHEA Grapalat" w:hAnsi="GHEA Grapalat"/>
          <w:i w:val="0"/>
          <w:spacing w:val="6"/>
          <w:sz w:val="24"/>
          <w:szCs w:val="24"/>
        </w:rPr>
        <w:t>административного</w:t>
      </w:r>
      <w:r w:rsidR="0045411E" w:rsidRPr="000B38F9">
        <w:rPr>
          <w:rFonts w:ascii="GHEA Grapalat" w:hAnsi="GHEA Grapalat"/>
          <w:i w:val="0"/>
          <w:spacing w:val="6"/>
          <w:sz w:val="24"/>
          <w:szCs w:val="24"/>
        </w:rPr>
        <w:t xml:space="preserve"> </w:t>
      </w:r>
      <w:r w:rsidR="0045411E">
        <w:rPr>
          <w:rFonts w:ascii="GHEA Grapalat" w:hAnsi="GHEA Grapalat"/>
          <w:i w:val="0"/>
          <w:spacing w:val="6"/>
          <w:sz w:val="24"/>
          <w:szCs w:val="24"/>
        </w:rPr>
        <w:t xml:space="preserve"> </w:t>
      </w:r>
      <w:r w:rsidR="00595506" w:rsidRPr="00595506">
        <w:rPr>
          <w:rFonts w:ascii="GHEA Grapalat" w:hAnsi="GHEA Grapalat"/>
          <w:i w:val="0"/>
          <w:sz w:val="24"/>
          <w:szCs w:val="24"/>
        </w:rPr>
        <w:t>здания ЗАО Ергорсвет</w:t>
      </w:r>
      <w:r w:rsidR="00302C6E"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которые сгрупп</w:t>
      </w:r>
      <w:r w:rsidR="00854A7C">
        <w:rPr>
          <w:rFonts w:ascii="GHEA Grapalat" w:hAnsi="GHEA Grapalat"/>
          <w:i w:val="0"/>
          <w:sz w:val="24"/>
          <w:szCs w:val="24"/>
        </w:rPr>
        <w:t>ированы в лоты "</w:t>
      </w:r>
      <w:r w:rsidR="00CE33F3" w:rsidRPr="000B38F9">
        <w:rPr>
          <w:rFonts w:ascii="GHEA Grapalat" w:hAnsi="GHEA Grapalat"/>
          <w:i w:val="0"/>
          <w:sz w:val="24"/>
          <w:szCs w:val="24"/>
        </w:rPr>
        <w:t>1</w:t>
      </w:r>
      <w:r w:rsidRPr="009044F1">
        <w:rPr>
          <w:rFonts w:ascii="GHEA Grapalat" w:hAnsi="GHEA Grapalat"/>
          <w:i w:val="0"/>
          <w:sz w:val="24"/>
          <w:szCs w:val="24"/>
        </w:rPr>
        <w:t>":</w:t>
      </w:r>
    </w:p>
    <w:p w:rsidR="0045411E" w:rsidRPr="009044F1" w:rsidRDefault="0045411E" w:rsidP="00C146DA">
      <w:pPr>
        <w:pStyle w:val="BodyTextIndent"/>
        <w:widowControl w:val="0"/>
        <w:spacing w:line="240" w:lineRule="auto"/>
        <w:ind w:firstLine="567"/>
        <w:rPr>
          <w:rFonts w:ascii="GHEA Grapalat" w:hAnsi="GHEA Grapalat"/>
          <w:i w:val="0"/>
          <w:sz w:val="24"/>
          <w:szCs w:val="24"/>
        </w:rPr>
      </w:pP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8"/>
        <w:gridCol w:w="2156"/>
        <w:gridCol w:w="6601"/>
      </w:tblGrid>
      <w:tr w:rsidR="00FC4AC0" w:rsidRPr="009044F1" w:rsidTr="0045411E">
        <w:trPr>
          <w:jc w:val="center"/>
        </w:trPr>
        <w:tc>
          <w:tcPr>
            <w:tcW w:w="3544"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45411E">
        <w:trPr>
          <w:jc w:val="center"/>
        </w:trPr>
        <w:tc>
          <w:tcPr>
            <w:tcW w:w="138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56"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45411E" w:rsidRPr="009044F1" w:rsidTr="0045411E">
        <w:trPr>
          <w:trHeight w:val="1475"/>
          <w:jc w:val="center"/>
        </w:trPr>
        <w:tc>
          <w:tcPr>
            <w:tcW w:w="1388" w:type="dxa"/>
            <w:vAlign w:val="center"/>
          </w:tcPr>
          <w:p w:rsidR="0045411E" w:rsidRPr="00E6597C" w:rsidRDefault="0045411E" w:rsidP="0045411E">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2156" w:type="dxa"/>
            <w:vAlign w:val="center"/>
          </w:tcPr>
          <w:p w:rsidR="0045411E" w:rsidRPr="00CE33F3" w:rsidRDefault="00CE33F3" w:rsidP="00CE33F3">
            <w:pPr>
              <w:jc w:val="center"/>
              <w:rPr>
                <w:rFonts w:ascii="GHEA Grapalat" w:hAnsi="GHEA Grapalat"/>
                <w:sz w:val="16"/>
              </w:rPr>
            </w:pPr>
            <w:r w:rsidRPr="00CE33F3">
              <w:rPr>
                <w:rFonts w:ascii="Arial LatArm" w:hAnsi="Arial LatArm" w:cs="Calibri"/>
                <w:bCs/>
                <w:color w:val="000000"/>
                <w:sz w:val="28"/>
                <w:szCs w:val="32"/>
              </w:rPr>
              <w:t>7786644</w:t>
            </w:r>
          </w:p>
        </w:tc>
        <w:tc>
          <w:tcPr>
            <w:tcW w:w="6601" w:type="dxa"/>
            <w:vAlign w:val="center"/>
          </w:tcPr>
          <w:p w:rsidR="0045411E" w:rsidRPr="00C146DA" w:rsidRDefault="0045411E" w:rsidP="003F39DB">
            <w:pPr>
              <w:pStyle w:val="BodyTextIndent"/>
              <w:widowControl w:val="0"/>
              <w:spacing w:line="240" w:lineRule="auto"/>
              <w:ind w:firstLine="567"/>
              <w:jc w:val="left"/>
              <w:rPr>
                <w:rFonts w:ascii="GHEA Grapalat" w:hAnsi="GHEA Grapalat"/>
                <w:i w:val="0"/>
                <w:sz w:val="24"/>
                <w:szCs w:val="24"/>
                <w:u w:val="single"/>
                <w:vertAlign w:val="subscript"/>
              </w:rPr>
            </w:pPr>
            <w:r w:rsidRPr="007208B1">
              <w:rPr>
                <w:rFonts w:ascii="GHEA Grapalat" w:hAnsi="GHEA Grapalat"/>
                <w:i w:val="0"/>
                <w:sz w:val="22"/>
              </w:rPr>
              <w:t>Текущи</w:t>
            </w:r>
            <w:r w:rsidRPr="000B38F9">
              <w:rPr>
                <w:rFonts w:ascii="GHEA Grapalat" w:hAnsi="GHEA Grapalat"/>
                <w:i w:val="0"/>
                <w:sz w:val="22"/>
              </w:rPr>
              <w:t>е</w:t>
            </w:r>
            <w:r w:rsidRPr="007208B1">
              <w:rPr>
                <w:rFonts w:ascii="GHEA Grapalat" w:hAnsi="GHEA Grapalat"/>
                <w:i w:val="0"/>
                <w:sz w:val="22"/>
              </w:rPr>
              <w:t xml:space="preserve"> ремонтные работы административного здания ЗАО Ергорсвет</w:t>
            </w:r>
            <w:r w:rsidRPr="0045411E">
              <w:rPr>
                <w:rFonts w:ascii="GHEA Grapalat" w:hAnsi="GHEA Grapalat"/>
                <w:i w:val="0"/>
                <w:sz w:val="22"/>
              </w:rPr>
              <w:t xml:space="preserve"> расположенного по адресу г. Ереван, улица Бузанда 1/4</w:t>
            </w:r>
          </w:p>
        </w:tc>
      </w:tr>
    </w:tbl>
    <w:p w:rsidR="00CE33F3" w:rsidRDefault="00CE33F3" w:rsidP="00CE33F3">
      <w:pPr>
        <w:pStyle w:val="BodyTextIndent2"/>
        <w:widowControl w:val="0"/>
        <w:spacing w:after="160" w:line="240" w:lineRule="auto"/>
        <w:ind w:firstLine="567"/>
        <w:rPr>
          <w:rFonts w:ascii="GHEA Grapalat" w:hAnsi="GHEA Grapalat"/>
          <w:b/>
          <w:sz w:val="28"/>
          <w:szCs w:val="24"/>
        </w:rPr>
      </w:pPr>
    </w:p>
    <w:p w:rsidR="00CE33F3" w:rsidRPr="008F577E" w:rsidRDefault="00CE33F3" w:rsidP="00CE33F3">
      <w:pPr>
        <w:pStyle w:val="BodyTextIndent2"/>
        <w:widowControl w:val="0"/>
        <w:spacing w:after="160" w:line="240" w:lineRule="auto"/>
        <w:ind w:firstLine="567"/>
        <w:rPr>
          <w:rFonts w:ascii="GHEA Grapalat" w:hAnsi="GHEA Grapalat"/>
          <w:sz w:val="24"/>
          <w:szCs w:val="24"/>
        </w:rPr>
      </w:pPr>
      <w:r w:rsidRPr="008F577E">
        <w:rPr>
          <w:rFonts w:ascii="GHEA Grapalat" w:hAnsi="GHEA Grapalat"/>
          <w:b/>
          <w:sz w:val="28"/>
          <w:szCs w:val="24"/>
        </w:rPr>
        <w:t>Закупка осуществляется на основании пункта 2</w:t>
      </w:r>
      <w:r w:rsidRPr="000B38F9">
        <w:rPr>
          <w:rFonts w:ascii="GHEA Grapalat" w:hAnsi="GHEA Grapalat"/>
          <w:b/>
          <w:sz w:val="28"/>
          <w:szCs w:val="24"/>
        </w:rPr>
        <w:t xml:space="preserve"> </w:t>
      </w:r>
      <w:r w:rsidRPr="008F577E">
        <w:rPr>
          <w:rFonts w:ascii="GHEA Grapalat" w:hAnsi="GHEA Grapalat"/>
          <w:b/>
          <w:sz w:val="28"/>
          <w:szCs w:val="24"/>
        </w:rPr>
        <w:t>части 6 статьи 15 Закона РА "О закупках"</w:t>
      </w: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1D58BE" w:rsidRPr="00AA5BD2" w:rsidRDefault="001D58BE" w:rsidP="001D58BE">
      <w:pPr>
        <w:pStyle w:val="BodyTextIndent2"/>
        <w:widowControl w:val="0"/>
        <w:tabs>
          <w:tab w:val="left" w:pos="1134"/>
        </w:tabs>
        <w:spacing w:line="240" w:lineRule="auto"/>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1D58BE" w:rsidRPr="009044F1" w:rsidRDefault="001D58BE" w:rsidP="001D58B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договором.</w:t>
      </w:r>
      <w:r>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A5E21" w:rsidRPr="009044F1" w:rsidRDefault="000A5E21" w:rsidP="000A5E21">
      <w:pPr>
        <w:widowControl w:val="0"/>
        <w:spacing w:after="160"/>
        <w:ind w:firstLine="567"/>
        <w:jc w:val="center"/>
        <w:rPr>
          <w:rFonts w:ascii="GHEA Grapalat" w:hAnsi="GHEA Grapalat" w:cs="Sylfaen"/>
          <w:i/>
        </w:rPr>
      </w:pPr>
    </w:p>
    <w:p w:rsidR="000A5E21" w:rsidRPr="009044F1" w:rsidRDefault="000A5E21" w:rsidP="000A5E21">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0A5E21" w:rsidRPr="009044F1" w:rsidRDefault="000A5E21" w:rsidP="000A5E21">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0A5E21" w:rsidRPr="003240F7"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Pr="00DF081E">
        <w:rPr>
          <w:rFonts w:ascii="GHEA Grapalat" w:hAnsi="GHEA Grapalat"/>
        </w:rPr>
        <w:t>погашена или отменена</w:t>
      </w:r>
      <w:r>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w:t>
      </w:r>
      <w:r>
        <w:rPr>
          <w:rFonts w:ascii="GHEA Grapalat" w:hAnsi="GHEA Grapalat"/>
        </w:rPr>
        <w:lastRenderedPageBreak/>
        <w:t>подачи заявки, стал необжалуемым, а в случае обжалования оставлен без изменений</w:t>
      </w:r>
      <w:r w:rsidRPr="009044F1">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0A5E21" w:rsidRPr="006622A4" w:rsidRDefault="000A5E21" w:rsidP="000A5E21">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0A5E21" w:rsidRPr="006622A4" w:rsidRDefault="000A5E21" w:rsidP="000A5E21">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0A5E21" w:rsidRPr="006622A4" w:rsidRDefault="000A5E21" w:rsidP="000A5E21">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0A5E21" w:rsidRPr="009044F1" w:rsidRDefault="000A5E21" w:rsidP="000A5E21">
      <w:pPr>
        <w:widowControl w:val="0"/>
        <w:tabs>
          <w:tab w:val="left" w:pos="1134"/>
        </w:tabs>
        <w:spacing w:after="160"/>
        <w:ind w:firstLine="567"/>
        <w:jc w:val="both"/>
        <w:rPr>
          <w:rFonts w:ascii="GHEA Grapalat" w:hAnsi="GHEA Grapalat" w:cs="Sylfaen"/>
        </w:rPr>
      </w:pPr>
    </w:p>
    <w:p w:rsidR="000A5E21" w:rsidRPr="009044F1" w:rsidRDefault="000A5E21" w:rsidP="000A5E21">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Pr="00574057">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0A5E21" w:rsidRPr="00FB71F0" w:rsidRDefault="000A5E21" w:rsidP="000A5E21">
      <w:pPr>
        <w:widowControl w:val="0"/>
        <w:tabs>
          <w:tab w:val="left" w:pos="1134"/>
        </w:tabs>
        <w:ind w:firstLine="567"/>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w:t>
      </w:r>
      <w:r w:rsidRPr="009044F1">
        <w:rPr>
          <w:rFonts w:ascii="GHEA Grapalat" w:hAnsi="GHEA Grapalat"/>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A5E21" w:rsidRPr="008842CE"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0A5E21" w:rsidRPr="009044F1" w:rsidRDefault="000A5E21" w:rsidP="000A5E2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0A5E21" w:rsidRPr="00385769" w:rsidRDefault="000A5E21" w:rsidP="000A5E21">
      <w:pPr>
        <w:widowControl w:val="0"/>
        <w:tabs>
          <w:tab w:val="left" w:pos="1134"/>
        </w:tabs>
        <w:spacing w:after="160"/>
        <w:ind w:firstLine="567"/>
        <w:jc w:val="both"/>
        <w:rPr>
          <w:rFonts w:ascii="GHEA Grapalat" w:hAnsi="GHEA Grapalat" w:cs="Arial Armenian"/>
          <w:b/>
        </w:rPr>
      </w:pPr>
      <w:r w:rsidRPr="008C6669">
        <w:rPr>
          <w:rFonts w:ascii="GHEA Grapalat" w:hAnsi="GHEA Grapalat"/>
        </w:rPr>
        <w:t>2.4.</w:t>
      </w:r>
      <w:r w:rsidRPr="008C6669">
        <w:rPr>
          <w:rFonts w:ascii="GHEA Grapalat" w:hAnsi="GHEA Grapalat"/>
        </w:rPr>
        <w:tab/>
      </w:r>
      <w:r w:rsidRPr="00385769">
        <w:rPr>
          <w:rFonts w:ascii="GHEA Grapalat" w:hAnsi="GHEA Grapalat"/>
          <w:b/>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rsidR="000A5E21" w:rsidRPr="009044F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0A5E21" w:rsidRPr="009044F1" w:rsidRDefault="000A5E21" w:rsidP="000A5E2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5E21" w:rsidRPr="009044F1" w:rsidRDefault="000A5E21" w:rsidP="000A5E21">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0A5E21" w:rsidRPr="00ED3BA4" w:rsidRDefault="000A5E21" w:rsidP="000A5E2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5E21" w:rsidRPr="009044F1" w:rsidRDefault="000A5E21" w:rsidP="000A5E21">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A5E21" w:rsidRPr="002E4BC5" w:rsidRDefault="000A5E21" w:rsidP="000A5E21">
      <w:pPr>
        <w:widowControl w:val="0"/>
        <w:spacing w:after="160"/>
        <w:jc w:val="center"/>
        <w:rPr>
          <w:rFonts w:ascii="GHEA Grapalat" w:hAnsi="GHEA Grapalat"/>
          <w:b/>
        </w:rPr>
      </w:pPr>
    </w:p>
    <w:p w:rsidR="000A5E21" w:rsidRPr="009044F1" w:rsidRDefault="000A5E21" w:rsidP="000A5E21">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A5E21" w:rsidRPr="009044F1" w:rsidRDefault="000A5E21" w:rsidP="000A5E21">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0A5E21" w:rsidRPr="00204EEA" w:rsidRDefault="000A5E21" w:rsidP="000A5E21">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A5E21" w:rsidRDefault="000A5E21" w:rsidP="000A5E21">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A5E21" w:rsidRPr="000811C1" w:rsidRDefault="000A5E21" w:rsidP="000A5E2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0A5E21" w:rsidRPr="00385769" w:rsidRDefault="000A5E21" w:rsidP="000A5E21">
      <w:pPr>
        <w:widowControl w:val="0"/>
        <w:tabs>
          <w:tab w:val="left" w:pos="1134"/>
        </w:tabs>
        <w:autoSpaceDE w:val="0"/>
        <w:autoSpaceDN w:val="0"/>
        <w:adjustRightInd w:val="0"/>
        <w:spacing w:after="160"/>
        <w:ind w:firstLine="567"/>
        <w:jc w:val="both"/>
        <w:rPr>
          <w:rFonts w:ascii="GHEA Grapalat" w:hAnsi="GHEA Grapalat" w:cs="Arial Unicode"/>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w:t>
      </w:r>
      <w:r w:rsidRPr="00385769">
        <w:rPr>
          <w:rFonts w:ascii="GHEA Grapalat" w:hAnsi="GHEA Grapalat"/>
          <w:b/>
        </w:rPr>
        <w:t xml:space="preserve">. </w:t>
      </w:r>
    </w:p>
    <w:p w:rsidR="000A5E21" w:rsidRPr="002E4BC5" w:rsidRDefault="000A5E21" w:rsidP="000A5E21">
      <w:pPr>
        <w:widowControl w:val="0"/>
        <w:spacing w:after="160"/>
        <w:jc w:val="center"/>
        <w:rPr>
          <w:rFonts w:ascii="GHEA Grapalat" w:hAnsi="GHEA Grapalat"/>
          <w:b/>
        </w:rPr>
      </w:pPr>
    </w:p>
    <w:p w:rsidR="000A5E21" w:rsidRPr="002E4BC5" w:rsidRDefault="000A5E21" w:rsidP="000A5E21">
      <w:pPr>
        <w:widowControl w:val="0"/>
        <w:spacing w:after="160"/>
        <w:jc w:val="center"/>
        <w:rPr>
          <w:rFonts w:ascii="GHEA Grapalat" w:hAnsi="GHEA Grapalat"/>
          <w:b/>
        </w:rPr>
      </w:pPr>
    </w:p>
    <w:p w:rsidR="000A5E21" w:rsidRPr="002E4BC5" w:rsidRDefault="000A5E21" w:rsidP="000A5E21">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A5E21" w:rsidRPr="009044F1" w:rsidRDefault="000A5E21" w:rsidP="000A5E21">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A5E21" w:rsidRPr="009044F1" w:rsidRDefault="000A5E21" w:rsidP="000A5E21">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0A5E21" w:rsidRPr="009044F1" w:rsidRDefault="000A5E21" w:rsidP="000A5E21">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A5E21" w:rsidRPr="005114D0" w:rsidRDefault="000A5E21" w:rsidP="000A5E2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A5E21" w:rsidRDefault="000A5E21" w:rsidP="000A5E21">
      <w:pPr>
        <w:pStyle w:val="BodyTextIndent2"/>
        <w:widowControl w:val="0"/>
        <w:tabs>
          <w:tab w:val="left" w:pos="1134"/>
        </w:tabs>
        <w:spacing w:after="160" w:line="240" w:lineRule="auto"/>
        <w:ind w:firstLine="567"/>
        <w:rPr>
          <w:rFonts w:ascii="GHEA Grapalat" w:hAnsi="GHEA Grapalat"/>
          <w:b/>
          <w:sz w:val="24"/>
          <w:szCs w:val="24"/>
        </w:rPr>
      </w:pPr>
      <w:r>
        <w:rPr>
          <w:rFonts w:ascii="GHEA Grapalat" w:hAnsi="GHEA Grapalat"/>
          <w:sz w:val="24"/>
          <w:szCs w:val="24"/>
        </w:rPr>
        <w:t>4.2.</w:t>
      </w:r>
      <w:r>
        <w:rPr>
          <w:rFonts w:ascii="GHEA Grapalat" w:hAnsi="GHEA Grapalat"/>
          <w:sz w:val="24"/>
          <w:szCs w:val="24"/>
        </w:rPr>
        <w:tab/>
      </w:r>
      <w:r>
        <w:rPr>
          <w:rFonts w:ascii="GHEA Grapalat" w:hAnsi="GHEA Grapalat"/>
          <w:b/>
          <w:sz w:val="24"/>
          <w:szCs w:val="24"/>
        </w:rPr>
        <w:t xml:space="preserve">Заявки на процедуру необходимо представить в комиссию по адресу  РА г.Ереван, ул. Бузанда 1/4, не позднее, чем 11:00  часов </w:t>
      </w:r>
      <w:r w:rsidR="00101DA6" w:rsidRPr="000B38F9">
        <w:rPr>
          <w:rFonts w:ascii="GHEA Grapalat" w:hAnsi="GHEA Grapalat"/>
          <w:b/>
          <w:sz w:val="24"/>
          <w:szCs w:val="24"/>
        </w:rPr>
        <w:t>15</w:t>
      </w:r>
      <w:r>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0A5E21" w:rsidRPr="006259BB" w:rsidRDefault="000A5E21" w:rsidP="000A5E21">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sidRPr="00440431">
        <w:rPr>
          <w:rFonts w:ascii="GHEA Grapalat" w:hAnsi="GHEA Grapalat"/>
          <w:sz w:val="24"/>
          <w:szCs w:val="24"/>
        </w:rPr>
        <w:t xml:space="preserve"> Наринэ Абраамян.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A5E21" w:rsidRPr="002E4BC5" w:rsidRDefault="000A5E21" w:rsidP="000A5E21">
      <w:pPr>
        <w:pStyle w:val="BodyTextIndent2"/>
        <w:widowControl w:val="0"/>
        <w:tabs>
          <w:tab w:val="left" w:pos="1134"/>
        </w:tabs>
        <w:spacing w:after="160" w:line="240" w:lineRule="auto"/>
        <w:ind w:firstLine="567"/>
        <w:rPr>
          <w:rFonts w:ascii="GHEA Grapalat" w:hAnsi="GHEA Grapalat"/>
          <w:sz w:val="24"/>
          <w:szCs w:val="24"/>
        </w:rPr>
      </w:pPr>
    </w:p>
    <w:p w:rsidR="000A5E21" w:rsidRDefault="000A5E21" w:rsidP="000A5E2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rsidR="000A5E21" w:rsidRDefault="000A5E21" w:rsidP="000A5E2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0A5E21" w:rsidRDefault="000A5E21" w:rsidP="000A5E21">
      <w:pPr>
        <w:jc w:val="both"/>
        <w:rPr>
          <w:rFonts w:ascii="GHEA Grapalat" w:hAnsi="GHEA Grapalat"/>
        </w:rPr>
      </w:pPr>
      <w:r>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rsidR="000A5E21" w:rsidRDefault="000A5E21" w:rsidP="000A5E21">
      <w:pPr>
        <w:jc w:val="both"/>
        <w:rPr>
          <w:rFonts w:ascii="GHEA Grapalat" w:hAnsi="GHEA Grapalat"/>
        </w:rPr>
      </w:pPr>
      <w:r>
        <w:rPr>
          <w:rFonts w:ascii="GHEA Grapalat" w:hAnsi="GHEA Grapalat"/>
        </w:rPr>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rsidR="000A5E21" w:rsidRDefault="000A5E21" w:rsidP="000A5E21">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0A5E21" w:rsidRDefault="000A5E21" w:rsidP="000A5E2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A5E21" w:rsidRDefault="000A5E21" w:rsidP="000A5E21">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sz w:val="24"/>
          <w:szCs w:val="24"/>
          <w:vertAlign w:val="superscript"/>
          <w:lang w:val="hy-AM"/>
        </w:rPr>
        <w:t>6.1</w:t>
      </w:r>
      <w:r>
        <w:rPr>
          <w:rFonts w:ascii="GHEA Grapalat" w:hAnsi="GHEA Grapalat"/>
        </w:rPr>
        <w:t xml:space="preserve">  </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утвержденное им ценовое предложение;</w:t>
      </w:r>
    </w:p>
    <w:p w:rsidR="000A5E21" w:rsidRDefault="000A5E21" w:rsidP="000A5E2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 при закупке строительных работ:</w:t>
      </w:r>
    </w:p>
    <w:p w:rsidR="000A5E21" w:rsidRPr="001549E1" w:rsidRDefault="000A5E21" w:rsidP="000A5E21">
      <w:pPr>
        <w:pStyle w:val="HTMLPreformatted"/>
        <w:shd w:val="clear" w:color="auto" w:fill="F8F9FA"/>
        <w:jc w:val="both"/>
        <w:rPr>
          <w:rFonts w:ascii="GHEA Grapalat" w:hAnsi="GHEA Grapalat"/>
          <w:b/>
          <w:sz w:val="24"/>
          <w:szCs w:val="24"/>
          <w:lang w:val="ru-RU"/>
        </w:rPr>
      </w:pPr>
      <w:r w:rsidRPr="001549E1">
        <w:rPr>
          <w:rFonts w:ascii="GHEA Grapalat" w:hAnsi="GHEA Grapalat" w:cs="Times New Roman"/>
          <w:b/>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1549E1">
        <w:rPr>
          <w:rStyle w:val="FootnoteReference"/>
          <w:rFonts w:ascii="GHEA Grapalat" w:hAnsi="GHEA Grapalat"/>
          <w:b/>
          <w:sz w:val="24"/>
          <w:szCs w:val="24"/>
          <w:lang w:val="ru-RU"/>
        </w:rPr>
        <w:footnoteReference w:customMarkFollows="1" w:id="3"/>
        <w:t>8</w:t>
      </w:r>
      <w:r w:rsidRPr="001549E1">
        <w:rPr>
          <w:rFonts w:ascii="GHEA Grapalat" w:hAnsi="GHEA Grapalat"/>
          <w:b/>
          <w:sz w:val="24"/>
          <w:szCs w:val="24"/>
          <w:vertAlign w:val="superscript"/>
          <w:lang w:val="ru-RU"/>
        </w:rPr>
        <w:t xml:space="preserve"> </w:t>
      </w:r>
      <w:r w:rsidRPr="001549E1">
        <w:rPr>
          <w:rFonts w:ascii="GHEA Grapalat" w:hAnsi="GHEA Grapalat"/>
          <w:b/>
          <w:sz w:val="24"/>
          <w:szCs w:val="24"/>
          <w:lang w:val="ru-RU"/>
        </w:rPr>
        <w:t>.</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5)</w:t>
      </w:r>
      <w:r>
        <w:rPr>
          <w:rFonts w:ascii="GHEA Grapalat" w:hAnsi="GHEA Grapalat"/>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0A5E21" w:rsidRDefault="000A5E21" w:rsidP="000A5E2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0A5E21" w:rsidRDefault="000A5E21" w:rsidP="000A5E2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A5E21" w:rsidRDefault="000A5E21" w:rsidP="000A5E2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p>
    <w:p w:rsidR="000A5E21" w:rsidRDefault="000A5E21" w:rsidP="000A5E21">
      <w:pPr>
        <w:rPr>
          <w:rFonts w:ascii="GHEA Grapalat" w:hAnsi="GHEA Grapalat"/>
          <w:b/>
        </w:rPr>
      </w:pPr>
    </w:p>
    <w:p w:rsidR="000A5E21" w:rsidRDefault="000A5E21" w:rsidP="000A5E21">
      <w:pPr>
        <w:widowControl w:val="0"/>
        <w:spacing w:after="160"/>
        <w:jc w:val="center"/>
        <w:rPr>
          <w:rFonts w:ascii="GHEA Grapalat" w:hAnsi="GHEA Grapalat"/>
          <w:b/>
        </w:rPr>
      </w:pPr>
      <w:r>
        <w:rPr>
          <w:rFonts w:ascii="GHEA Grapalat" w:hAnsi="GHEA Grapalat"/>
          <w:b/>
        </w:rPr>
        <w:t xml:space="preserve">5.ЦЕНОВОЕ ПРЕДЛОЖЕНИЕ ЗАЯВКИ </w:t>
      </w:r>
    </w:p>
    <w:p w:rsidR="000A5E21" w:rsidRDefault="000A5E21" w:rsidP="000A5E21">
      <w:pPr>
        <w:widowControl w:val="0"/>
        <w:spacing w:after="160"/>
        <w:jc w:val="center"/>
        <w:rPr>
          <w:rFonts w:ascii="GHEA Grapalat" w:hAnsi="GHEA Grapalat" w:cs="Arial"/>
          <w:b/>
        </w:rPr>
      </w:pPr>
    </w:p>
    <w:p w:rsidR="000A5E21" w:rsidRDefault="000A5E21" w:rsidP="000A5E21">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5.2.</w:t>
      </w:r>
      <w:r>
        <w:rPr>
          <w:rFonts w:ascii="GHEA Grapalat" w:hAnsi="GHEA Grapalat"/>
          <w:sz w:val="24"/>
          <w:szCs w:val="24"/>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rsidR="000A5E21" w:rsidRDefault="000A5E21" w:rsidP="000A5E21">
      <w:pPr>
        <w:pStyle w:val="HTMLPreformatted"/>
        <w:shd w:val="clear" w:color="auto" w:fill="F8F9FA"/>
        <w:jc w:val="both"/>
        <w:rPr>
          <w:rFonts w:ascii="GHEA Grapalat" w:hAnsi="GHEA Grapalat" w:cs="Times New Roman"/>
          <w:sz w:val="24"/>
          <w:szCs w:val="24"/>
          <w:lang w:val="ru-RU" w:eastAsia="ru-RU" w:bidi="ru-RU"/>
        </w:rPr>
      </w:pPr>
      <w:r>
        <w:rPr>
          <w:rFonts w:ascii="GHEA Grapalat" w:hAnsi="GHEA Grapalat" w:cs="Times New Roman"/>
          <w:sz w:val="24"/>
          <w:szCs w:val="24"/>
          <w:lang w:val="ru-RU" w:eastAsia="ru-RU" w:bidi="ru-RU"/>
        </w:rPr>
        <w:t>а. оценка и сравнение ценовых предложений участников осуществляются без учета суммы налога, указанного в настоящем пункте,</w:t>
      </w:r>
    </w:p>
    <w:p w:rsidR="000A5E21" w:rsidRPr="008F1C04" w:rsidRDefault="000A5E21" w:rsidP="000A5E21">
      <w:pPr>
        <w:pStyle w:val="HTMLPreformatted"/>
        <w:shd w:val="clear" w:color="auto" w:fill="F8F9FA"/>
        <w:jc w:val="both"/>
        <w:rPr>
          <w:rFonts w:ascii="GHEA Grapalat" w:hAnsi="GHEA Grapalat"/>
          <w:b/>
          <w:sz w:val="24"/>
          <w:szCs w:val="24"/>
          <w:lang w:val="ru-RU"/>
        </w:rPr>
      </w:pPr>
      <w:r w:rsidRPr="008F1C04">
        <w:rPr>
          <w:rFonts w:ascii="GHEA Grapalat" w:hAnsi="GHEA Grapalat" w:cs="Times New Roman"/>
          <w:b/>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8F1C04">
        <w:rPr>
          <w:rFonts w:ascii="GHEA Grapalat" w:hAnsi="GHEA Grapalat"/>
          <w:b/>
          <w:sz w:val="24"/>
          <w:szCs w:val="24"/>
          <w:lang w:val="ru-RU"/>
        </w:rPr>
        <w:t>ВС= ЦУ/СЦ</w:t>
      </w:r>
      <w:r w:rsidRPr="008F1C04">
        <w:rPr>
          <w:rFonts w:ascii="GHEA Grapalat" w:hAnsi="GHEA Grapalat"/>
          <w:b/>
          <w:sz w:val="24"/>
          <w:szCs w:val="24"/>
        </w:rPr>
        <w:t>x</w:t>
      </w:r>
      <w:r w:rsidRPr="008F1C04">
        <w:rPr>
          <w:rFonts w:ascii="GHEA Grapalat" w:hAnsi="GHEA Grapalat"/>
          <w:b/>
          <w:sz w:val="24"/>
          <w:szCs w:val="24"/>
          <w:lang w:val="ru-RU"/>
        </w:rPr>
        <w:t>ОР где:</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ЦУ -</w:t>
      </w:r>
      <w:r w:rsidRPr="008F1C04">
        <w:rPr>
          <w:rStyle w:val="y2iqfc"/>
          <w:rFonts w:ascii="inherit" w:hAnsi="inherit"/>
          <w:b/>
          <w:color w:val="202124"/>
          <w:sz w:val="42"/>
          <w:szCs w:val="42"/>
        </w:rPr>
        <w:t xml:space="preserve"> </w:t>
      </w:r>
      <w:r w:rsidRPr="008F1C04">
        <w:rPr>
          <w:rFonts w:ascii="GHEA Grapalat" w:hAnsi="GHEA Grapalat"/>
          <w:b/>
          <w:sz w:val="24"/>
          <w:szCs w:val="24"/>
        </w:rPr>
        <w:t>цена,</w:t>
      </w:r>
      <w:r w:rsidRPr="008F1C04">
        <w:rPr>
          <w:rStyle w:val="y2iqfc"/>
          <w:rFonts w:ascii="inherit" w:hAnsi="inherit"/>
          <w:b/>
          <w:color w:val="202124"/>
          <w:sz w:val="42"/>
          <w:szCs w:val="42"/>
        </w:rPr>
        <w:t xml:space="preserve"> </w:t>
      </w:r>
      <w:r w:rsidRPr="008F1C04">
        <w:rPr>
          <w:rFonts w:ascii="GHEA Grapalat" w:hAnsi="GHEA Grapalat"/>
          <w:b/>
          <w:sz w:val="24"/>
          <w:szCs w:val="24"/>
        </w:rPr>
        <w:t>предложенная отобранным участником,</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СЦ-сметная цена строительных работ, опубликованная в настоящем приглашении,</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lastRenderedPageBreak/>
        <w:t>ОР - объем работ, представленный данным исполнительным актом, в денежном выражении,</w:t>
      </w:r>
    </w:p>
    <w:p w:rsidR="000A5E21" w:rsidRPr="008F1C04" w:rsidRDefault="000A5E21" w:rsidP="000A5E21">
      <w:pPr>
        <w:pStyle w:val="norm"/>
        <w:widowControl w:val="0"/>
        <w:tabs>
          <w:tab w:val="left" w:pos="1134"/>
        </w:tabs>
        <w:spacing w:after="160" w:line="240" w:lineRule="auto"/>
        <w:ind w:firstLine="567"/>
        <w:contextualSpacing/>
        <w:rPr>
          <w:rFonts w:ascii="GHEA Grapalat" w:hAnsi="GHEA Grapalat" w:cs="Sylfaen"/>
          <w:b/>
          <w:sz w:val="24"/>
          <w:szCs w:val="24"/>
        </w:rPr>
      </w:pPr>
      <w:r w:rsidRPr="008F1C04">
        <w:rPr>
          <w:rFonts w:ascii="GHEA Grapalat" w:hAnsi="GHEA Grapalat"/>
          <w:b/>
          <w:sz w:val="24"/>
          <w:szCs w:val="24"/>
        </w:rPr>
        <w:t>ВС-сумма, выплачиваемая за работы, указанные в объемной ведомость-смете.</w:t>
      </w:r>
      <w:r w:rsidRPr="008F1C04">
        <w:rPr>
          <w:rFonts w:ascii="GHEA Grapalat" w:hAnsi="GHEA Grapalat"/>
          <w:b/>
          <w:sz w:val="24"/>
          <w:szCs w:val="24"/>
          <w:vertAlign w:val="superscript"/>
        </w:rPr>
        <w:t>8</w:t>
      </w:r>
    </w:p>
    <w:p w:rsidR="000A5E21" w:rsidRDefault="000A5E21" w:rsidP="000A5E21">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Заявка участника не подлежит отклонению, если:</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r>
      <w:r w:rsidRPr="008F1C04">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A5E21" w:rsidRDefault="000A5E21" w:rsidP="000A5E21">
      <w:pPr>
        <w:jc w:val="center"/>
        <w:rPr>
          <w:rFonts w:ascii="GHEA Grapalat" w:hAnsi="GHEA Grapalat"/>
          <w:b/>
        </w:rPr>
      </w:pPr>
    </w:p>
    <w:p w:rsidR="000A5E21" w:rsidRDefault="000A5E21" w:rsidP="000A5E21">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rsidR="000A5E21" w:rsidRDefault="000A5E21" w:rsidP="000A5E21">
      <w:pPr>
        <w:jc w:val="center"/>
        <w:rPr>
          <w:rFonts w:ascii="GHEA Grapalat" w:hAnsi="GHEA Grapalat"/>
          <w:b/>
        </w:rPr>
      </w:pPr>
    </w:p>
    <w:p w:rsidR="000A5E21" w:rsidRDefault="000A5E21" w:rsidP="000A5E21">
      <w:pPr>
        <w:pStyle w:val="BodyTextIndent"/>
        <w:widowControl w:val="0"/>
        <w:tabs>
          <w:tab w:val="left" w:pos="1134"/>
        </w:tabs>
        <w:spacing w:after="160" w:line="240" w:lineRule="auto"/>
        <w:ind w:firstLine="567"/>
        <w:rPr>
          <w:rFonts w:ascii="GHEA Grapalat" w:hAnsi="GHEA Grapalat"/>
          <w:i w:val="0"/>
          <w:sz w:val="24"/>
          <w:szCs w:val="24"/>
        </w:rPr>
      </w:pPr>
      <w:r>
        <w:rPr>
          <w:rFonts w:ascii="GHEA Grapalat" w:hAnsi="GHEA Grapalat"/>
          <w:i w:val="0"/>
          <w:sz w:val="24"/>
          <w:szCs w:val="24"/>
        </w:rPr>
        <w:t>6.1.</w:t>
      </w:r>
      <w:r>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A5E21" w:rsidRDefault="000A5E21" w:rsidP="000A5E21">
      <w:pPr>
        <w:pStyle w:val="BodyTextIndent"/>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6.2.</w:t>
      </w:r>
      <w:r>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A5E21" w:rsidRPr="009044F1" w:rsidRDefault="000A5E21" w:rsidP="000A5E21">
      <w:pPr>
        <w:widowControl w:val="0"/>
        <w:spacing w:after="160"/>
        <w:ind w:firstLine="567"/>
        <w:jc w:val="center"/>
        <w:rPr>
          <w:rFonts w:ascii="GHEA Grapalat" w:hAnsi="GHEA Grapalat"/>
          <w:b/>
        </w:rPr>
      </w:pP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CA503F">
        <w:rPr>
          <w:rFonts w:ascii="GHEA Grapalat" w:hAnsi="GHEA Grapalat"/>
          <w:sz w:val="24"/>
          <w:szCs w:val="24"/>
        </w:rPr>
        <w:t>"</w:t>
      </w:r>
      <w:r w:rsidR="00933CC5" w:rsidRPr="000B38F9">
        <w:rPr>
          <w:rFonts w:ascii="GHEA Grapalat" w:hAnsi="GHEA Grapalat"/>
          <w:sz w:val="24"/>
          <w:szCs w:val="24"/>
        </w:rPr>
        <w:t>15</w:t>
      </w:r>
      <w:r w:rsidR="00CA503F">
        <w:rPr>
          <w:rFonts w:ascii="GHEA Grapalat" w:hAnsi="GHEA Grapalat"/>
          <w:sz w:val="24"/>
          <w:szCs w:val="24"/>
        </w:rPr>
        <w:t>"-ый день в 11</w:t>
      </w:r>
      <w:r w:rsidR="00CA503F" w:rsidRPr="00CA503F">
        <w:rPr>
          <w:rFonts w:ascii="GHEA Grapalat" w:hAnsi="GHEA Grapalat"/>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9044F1">
        <w:rPr>
          <w:rFonts w:ascii="GHEA Grapalat" w:hAnsi="GHEA Grapalat"/>
          <w:i w:val="0"/>
          <w:sz w:val="24"/>
          <w:szCs w:val="24"/>
        </w:rPr>
        <w:lastRenderedPageBreak/>
        <w:t xml:space="preserve">по курсу </w:t>
      </w:r>
      <w:r w:rsidR="00C36189" w:rsidRPr="00C90F08">
        <w:rPr>
          <w:rFonts w:ascii="GHEA Grapalat" w:hAnsi="GHEA Grapalat"/>
          <w:i w:val="0"/>
          <w:sz w:val="24"/>
          <w:szCs w:val="24"/>
        </w:rPr>
        <w:t xml:space="preserve">ЦБ </w:t>
      </w:r>
      <w:r w:rsidR="00C36189" w:rsidRPr="00016450">
        <w:rPr>
          <w:rFonts w:ascii="GHEA Grapalat" w:hAnsi="GHEA Grapalat"/>
          <w:i w:val="0"/>
          <w:sz w:val="24"/>
          <w:szCs w:val="24"/>
        </w:rPr>
        <w:t xml:space="preserve"> </w:t>
      </w:r>
      <w:r w:rsidR="00C36189" w:rsidRPr="00C90F08">
        <w:rPr>
          <w:rFonts w:ascii="GHEA Grapalat" w:hAnsi="GHEA Grapalat"/>
          <w:i w:val="0"/>
          <w:sz w:val="24"/>
          <w:szCs w:val="24"/>
        </w:rPr>
        <w:t>Армении</w:t>
      </w:r>
      <w:r w:rsidR="00E13F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w:t>
      </w:r>
      <w:r w:rsidRPr="00D97055">
        <w:rPr>
          <w:rFonts w:ascii="GHEA Grapalat" w:hAnsi="GHEA Grapalat"/>
          <w:sz w:val="24"/>
          <w:szCs w:val="24"/>
        </w:rPr>
        <w:lastRenderedPageBreak/>
        <w:t>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w:t>
      </w:r>
      <w:r w:rsidR="001E4A24" w:rsidRPr="001E4A24">
        <w:rPr>
          <w:rFonts w:ascii="GHEA Grapalat" w:hAnsi="GHEA Grapalat"/>
          <w:sz w:val="24"/>
          <w:szCs w:val="24"/>
        </w:rPr>
        <w:lastRenderedPageBreak/>
        <w:t>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w:t>
      </w:r>
      <w:r w:rsidR="00904B1C" w:rsidRPr="00EB2758">
        <w:rPr>
          <w:rFonts w:ascii="GHEA Grapalat" w:hAnsi="GHEA Grapalat" w:cs="Sylfaen"/>
        </w:rPr>
        <w:lastRenderedPageBreak/>
        <w:t>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30676A" w:rsidRDefault="00FC32D2" w:rsidP="00FC32D2">
      <w:pPr>
        <w:pStyle w:val="BodyTextIndent2"/>
        <w:widowControl w:val="0"/>
        <w:spacing w:after="160" w:line="240" w:lineRule="auto"/>
        <w:ind w:firstLine="567"/>
        <w:rPr>
          <w:rFonts w:ascii="GHEA Grapalat" w:hAnsi="GHEA Grapalat"/>
          <w:b/>
          <w:color w:val="000000" w:themeColor="text1"/>
          <w:szCs w:val="22"/>
        </w:rPr>
      </w:pPr>
      <w:r w:rsidRPr="0030676A">
        <w:rPr>
          <w:rFonts w:ascii="GHEA Grapalat" w:hAnsi="GHEA Grapalat"/>
          <w:b/>
          <w:sz w:val="24"/>
          <w:szCs w:val="24"/>
        </w:rPr>
        <w:t>Период ожидания в случае настоящей процедуры составляет "</w:t>
      </w:r>
      <w:r w:rsidR="0030676A" w:rsidRPr="000B38F9">
        <w:rPr>
          <w:rFonts w:ascii="GHEA Grapalat" w:hAnsi="GHEA Grapalat"/>
          <w:b/>
          <w:sz w:val="24"/>
          <w:szCs w:val="24"/>
        </w:rPr>
        <w:t>10</w:t>
      </w:r>
      <w:r w:rsidRPr="0030676A">
        <w:rPr>
          <w:rFonts w:ascii="GHEA Grapalat" w:hAnsi="GHEA Grapalat"/>
          <w:b/>
          <w:sz w:val="24"/>
          <w:szCs w:val="24"/>
        </w:rPr>
        <w:t xml:space="preserve">" календарных дней. Период ожидания: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w:t>
      </w:r>
      <w:r w:rsidR="00A65116">
        <w:rPr>
          <w:rFonts w:ascii="GHEA Grapalat" w:hAnsi="GHEA Grapalat"/>
        </w:rPr>
        <w:lastRenderedPageBreak/>
        <w:t xml:space="preserve">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w:t>
      </w:r>
      <w:r w:rsidR="00813D84" w:rsidRPr="00DE05BC">
        <w:rPr>
          <w:rFonts w:ascii="GHEA Grapalat" w:hAnsi="GHEA Grapalat"/>
          <w:b/>
          <w:color w:val="000000" w:themeColor="text1"/>
        </w:rPr>
        <w:t xml:space="preserve">в течение 5-и рабочих дней </w:t>
      </w:r>
      <w:r w:rsidR="00A21601" w:rsidRPr="00DE05BC">
        <w:rPr>
          <w:rFonts w:ascii="GHEA Grapalat" w:hAnsi="GHEA Grapalat"/>
          <w:b/>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FF145F" w:rsidRDefault="00FF145F" w:rsidP="00D2548C">
      <w:pPr>
        <w:widowControl w:val="0"/>
        <w:tabs>
          <w:tab w:val="left" w:pos="1276"/>
        </w:tabs>
        <w:spacing w:after="160"/>
        <w:ind w:firstLine="567"/>
        <w:jc w:val="both"/>
        <w:rPr>
          <w:rFonts w:ascii="GHEA Grapalat" w:hAnsi="GHEA Grapalat"/>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2C7A40">
        <w:rPr>
          <w:rFonts w:ascii="GHEA Grapalat" w:hAnsi="GHEA Grapalat"/>
          <w:b/>
        </w:rPr>
        <w:t xml:space="preserve">Размер обеспечения договора составляет 10 процентов от цены закупки.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2C7A40">
        <w:rPr>
          <w:rFonts w:ascii="GHEA Grapalat" w:hAnsi="GHEA Grapalat"/>
        </w:rPr>
        <w:t>О</w:t>
      </w:r>
      <w:r w:rsidR="002C7A40" w:rsidRPr="001647D2">
        <w:rPr>
          <w:rFonts w:ascii="GHEA Grapalat" w:hAnsi="GHEA Grapalat"/>
        </w:rPr>
        <w:t xml:space="preserve">беспечение </w:t>
      </w:r>
      <w:r w:rsidR="002C7A40">
        <w:rPr>
          <w:rFonts w:ascii="GHEA Grapalat" w:hAnsi="GHEA Grapalat"/>
        </w:rPr>
        <w:t>договора</w:t>
      </w:r>
      <w:r w:rsidR="002C7A40" w:rsidRPr="001647D2">
        <w:rPr>
          <w:rFonts w:ascii="GHEA Grapalat" w:hAnsi="GHEA Grapalat"/>
        </w:rPr>
        <w:t xml:space="preserve"> представляется </w:t>
      </w:r>
      <w:r w:rsidR="002C7A40" w:rsidRPr="00DA3D75">
        <w:rPr>
          <w:rFonts w:ascii="GHEA Grapalat" w:hAnsi="GHEA Grapalat"/>
        </w:rPr>
        <w:t xml:space="preserve">в одностороннем порядке утвержденного заявления-в виде неустойки (приложение 5.1) или </w:t>
      </w:r>
      <w:r w:rsidR="00375E5E">
        <w:rPr>
          <w:rFonts w:ascii="GHEA Grapalat" w:hAnsi="GHEA Grapalat"/>
        </w:rPr>
        <w:t>наличных денег</w:t>
      </w:r>
      <w:r w:rsidR="00C108EE">
        <w:rPr>
          <w:rStyle w:val="FootnoteReference"/>
          <w:rFonts w:ascii="GHEA Grapalat" w:hAnsi="GHEA Grapalat"/>
        </w:rPr>
        <w:footnoteReference w:customMarkFollows="1" w:id="5"/>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2C7A40">
        <w:rPr>
          <w:rFonts w:ascii="GHEA Grapalat" w:hAnsi="GHEA Grapalat"/>
          <w:b/>
        </w:rPr>
        <w:t xml:space="preserve">Обеспечение договора должно быть действительно как минимум включительно до </w:t>
      </w:r>
      <w:r w:rsidR="002C7A40" w:rsidRPr="000B38F9">
        <w:rPr>
          <w:rFonts w:ascii="GHEA Grapalat" w:hAnsi="GHEA Grapalat"/>
          <w:b/>
        </w:rPr>
        <w:t>2</w:t>
      </w:r>
      <w:r w:rsidR="00F65E20" w:rsidRPr="002C7A40">
        <w:rPr>
          <w:rFonts w:ascii="GHEA Grapalat" w:hAnsi="GHEA Grapalat"/>
          <w:b/>
        </w:rPr>
        <w:t>0</w:t>
      </w:r>
      <w:r w:rsidRPr="002C7A40">
        <w:rPr>
          <w:rFonts w:ascii="GHEA Grapalat" w:hAnsi="GHEA Grapalat"/>
          <w:b/>
        </w:rPr>
        <w:t>-го рабочего дня, следующего</w:t>
      </w:r>
      <w:r w:rsidRPr="009044F1">
        <w:rPr>
          <w:rFonts w:ascii="GHEA Grapalat" w:hAnsi="GHEA Grapalat"/>
        </w:rPr>
        <w:t xml:space="preserve">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277BCF"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w:t>
      </w:r>
      <w:r w:rsidRPr="009044F1">
        <w:rPr>
          <w:rFonts w:ascii="GHEA Grapalat" w:hAnsi="GHEA Grapalat"/>
        </w:rPr>
        <w:t>е</w:t>
      </w:r>
      <w:r w:rsidR="0011605E">
        <w:rPr>
          <w:rStyle w:val="FootnoteReference"/>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w:t>
      </w:r>
      <w:r w:rsidRPr="00570BBD">
        <w:rPr>
          <w:rFonts w:ascii="GHEA Grapalat" w:hAnsi="GHEA Grapalat"/>
        </w:rPr>
        <w:lastRenderedPageBreak/>
        <w:t>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A5E21" w:rsidRPr="00374F4A" w:rsidRDefault="000A5E21" w:rsidP="000A5E21">
      <w:pPr>
        <w:jc w:val="center"/>
        <w:rPr>
          <w:rFonts w:ascii="GHEA Grapalat" w:hAnsi="GHEA Grapalat"/>
          <w:b/>
        </w:rPr>
      </w:pPr>
      <w:r w:rsidRPr="009044F1">
        <w:rPr>
          <w:rFonts w:ascii="GHEA Grapalat" w:hAnsi="GHEA Grapalat"/>
          <w:b/>
        </w:rPr>
        <w:lastRenderedPageBreak/>
        <w:t>ЧАСТЬ II</w:t>
      </w:r>
    </w:p>
    <w:p w:rsidR="000A5E21" w:rsidRPr="00374F4A" w:rsidRDefault="000A5E21" w:rsidP="000A5E21">
      <w:pPr>
        <w:widowControl w:val="0"/>
        <w:spacing w:after="160"/>
        <w:jc w:val="center"/>
        <w:rPr>
          <w:rFonts w:ascii="GHEA Grapalat" w:hAnsi="GHEA Grapalat"/>
          <w:b/>
        </w:rPr>
      </w:pPr>
    </w:p>
    <w:p w:rsidR="000A5E21" w:rsidRPr="009044F1" w:rsidRDefault="000A5E21" w:rsidP="000A5E21">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0A5E21" w:rsidRPr="009044F1" w:rsidRDefault="000A5E21" w:rsidP="000A5E21">
      <w:pPr>
        <w:widowControl w:val="0"/>
        <w:spacing w:after="160"/>
        <w:jc w:val="center"/>
        <w:rPr>
          <w:rFonts w:ascii="GHEA Grapalat" w:hAnsi="GHEA Grapalat"/>
        </w:rPr>
      </w:pPr>
    </w:p>
    <w:p w:rsidR="000A5E21" w:rsidRPr="009044F1" w:rsidRDefault="000A5E21" w:rsidP="000A5E21">
      <w:pPr>
        <w:widowControl w:val="0"/>
        <w:spacing w:after="160"/>
        <w:jc w:val="center"/>
        <w:rPr>
          <w:rFonts w:ascii="GHEA Grapalat" w:hAnsi="GHEA Grapalat"/>
          <w:b/>
        </w:rPr>
      </w:pPr>
      <w:r w:rsidRPr="009044F1">
        <w:rPr>
          <w:rFonts w:ascii="GHEA Grapalat" w:hAnsi="GHEA Grapalat"/>
          <w:b/>
        </w:rPr>
        <w:t>1. ОБЩИЕ ПОЛОЖЕНИЯ</w:t>
      </w:r>
    </w:p>
    <w:p w:rsidR="000A5E21" w:rsidRPr="009044F1" w:rsidRDefault="000A5E21" w:rsidP="000A5E21">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A5E21" w:rsidRPr="009044F1" w:rsidRDefault="000A5E21" w:rsidP="000A5E21">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0A5E21" w:rsidRPr="009044F1" w:rsidRDefault="000A5E21" w:rsidP="000A5E21">
      <w:pPr>
        <w:widowControl w:val="0"/>
        <w:spacing w:after="160"/>
        <w:jc w:val="center"/>
        <w:rPr>
          <w:rFonts w:ascii="GHEA Grapalat" w:hAnsi="GHEA Grapalat"/>
          <w:b/>
        </w:rPr>
      </w:pPr>
      <w:r w:rsidRPr="009044F1">
        <w:rPr>
          <w:rFonts w:ascii="GHEA Grapalat" w:hAnsi="GHEA Grapalat"/>
          <w:b/>
        </w:rPr>
        <w:t>2. ЗАЯВКА НА ПРОЦЕДУРУ</w:t>
      </w:r>
    </w:p>
    <w:p w:rsidR="000A5E21" w:rsidRDefault="000A5E21" w:rsidP="000A5E21">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0A5E21" w:rsidRPr="009044F1" w:rsidRDefault="000A5E21" w:rsidP="000A5E21">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A5E21" w:rsidRPr="000811C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p>
    <w:p w:rsidR="000A5E21" w:rsidRPr="00D3436F" w:rsidRDefault="000A5E21" w:rsidP="000A5E21">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rsidR="000A5E21" w:rsidRPr="00D3436F" w:rsidRDefault="000A5E21" w:rsidP="000A5E21">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Del="00C14716">
          <w:rPr>
            <w:rFonts w:ascii="GHEA Grapalat" w:hAnsi="GHEA Grapalat"/>
          </w:rPr>
          <w:delText>,</w:delText>
        </w:r>
      </w:del>
      <w:ins w:id="4" w:author="Vardan" w:date="2020-06-03T18:33:00Z">
        <w:r w:rsidRPr="001D5C13">
          <w:rPr>
            <w:rFonts w:ascii="GHEA Grapalat" w:hAnsi="GHEA Grapalat"/>
          </w:rPr>
          <w:t xml:space="preserve"> </w:t>
        </w:r>
      </w:ins>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0A5E21" w:rsidRPr="00D860D7" w:rsidRDefault="000A5E21" w:rsidP="000A5E21">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 При закупке строительных работ:</w:t>
      </w:r>
    </w:p>
    <w:p w:rsidR="000A5E21" w:rsidRPr="00FF3E38" w:rsidRDefault="000A5E21" w:rsidP="000A5E21">
      <w:pPr>
        <w:ind w:firstLine="567"/>
        <w:jc w:val="both"/>
        <w:rPr>
          <w:rFonts w:ascii="GHEA Grapalat" w:hAnsi="GHEA Grapalat"/>
        </w:rPr>
      </w:pPr>
      <w:r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w:t>
      </w:r>
      <w:r w:rsidRPr="00FF3E38">
        <w:rPr>
          <w:rFonts w:ascii="GHEA Grapalat" w:hAnsi="GHEA Grapalat"/>
        </w:rPr>
        <w:lastRenderedPageBreak/>
        <w:t>приложенной к настоящей конкурсной документации. Разделы работ не могут быть искусственно объединены или разъедены.</w:t>
      </w:r>
    </w:p>
    <w:p w:rsidR="000A5E21" w:rsidRPr="00FF3E38" w:rsidRDefault="000A5E21" w:rsidP="000A5E21">
      <w:pPr>
        <w:ind w:firstLine="567"/>
        <w:jc w:val="both"/>
        <w:rPr>
          <w:rFonts w:ascii="GHEA Grapalat" w:hAnsi="GHEA Grapalat"/>
        </w:rPr>
      </w:pPr>
    </w:p>
    <w:p w:rsidR="000A5E21" w:rsidRPr="00FF3E38" w:rsidRDefault="000A5E21" w:rsidP="000A5E21">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FootnoteReference"/>
          <w:rFonts w:ascii="GHEA Grapalat" w:hAnsi="GHEA Grapalat"/>
          <w:sz w:val="24"/>
          <w:szCs w:val="24"/>
        </w:rPr>
        <w:footnoteReference w:customMarkFollows="1" w:id="8"/>
        <w:t>17</w:t>
      </w:r>
      <w:r w:rsidRPr="00FF3E38">
        <w:rPr>
          <w:rFonts w:ascii="GHEA Grapalat" w:hAnsi="GHEA Grapalat"/>
          <w:sz w:val="24"/>
          <w:szCs w:val="24"/>
        </w:rPr>
        <w:t xml:space="preserve">. </w:t>
      </w:r>
    </w:p>
    <w:p w:rsidR="000A5E21" w:rsidRDefault="000A5E21" w:rsidP="000A5E2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0A5E21" w:rsidRPr="002658C9" w:rsidRDefault="000A5E21" w:rsidP="000A5E2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0A5E21" w:rsidRPr="002658C9" w:rsidRDefault="000A5E21" w:rsidP="000A5E2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Pr="000B38F9">
        <w:rPr>
          <w:rFonts w:ascii="GHEA Grapalat" w:hAnsi="GHEA Grapalat"/>
        </w:rPr>
        <w:t>3</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A5E21" w:rsidRPr="002658C9" w:rsidRDefault="000A5E21" w:rsidP="000A5E2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A5E21" w:rsidRPr="002658C9" w:rsidRDefault="000A5E21" w:rsidP="000A5E2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0A5E21" w:rsidRPr="002658C9" w:rsidRDefault="000A5E21" w:rsidP="000A5E2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0A5E21" w:rsidRPr="002658C9" w:rsidRDefault="000A5E21" w:rsidP="000A5E2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0A5E21" w:rsidRPr="002658C9" w:rsidRDefault="000A5E21" w:rsidP="000A5E2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0A5E21" w:rsidRPr="002658C9" w:rsidRDefault="000A5E21" w:rsidP="000A5E2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0A5E21" w:rsidRDefault="000A5E21" w:rsidP="000A5E2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0A5E21" w:rsidRPr="00374F4A" w:rsidRDefault="000A5E21" w:rsidP="000A5E21">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0A5E21" w:rsidRPr="000B38F9" w:rsidRDefault="000A5E21" w:rsidP="000A5E21">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b/>
          <w:sz w:val="24"/>
          <w:szCs w:val="24"/>
        </w:rPr>
        <w:t>ЕГС-BMAShDzB-24/</w:t>
      </w:r>
      <w:r w:rsidR="00341F6A" w:rsidRPr="000B38F9">
        <w:rPr>
          <w:rFonts w:ascii="GHEA Grapalat" w:hAnsi="GHEA Grapalat"/>
          <w:b/>
          <w:sz w:val="24"/>
          <w:szCs w:val="24"/>
        </w:rPr>
        <w:t>4</w:t>
      </w:r>
    </w:p>
    <w:p w:rsidR="000A5E21" w:rsidRPr="00374F4A" w:rsidRDefault="000A5E21" w:rsidP="000A5E21">
      <w:pPr>
        <w:widowControl w:val="0"/>
        <w:spacing w:after="120"/>
        <w:jc w:val="center"/>
        <w:rPr>
          <w:rFonts w:ascii="GHEA Grapalat" w:hAnsi="GHEA Grapalat" w:cs="Sylfaen"/>
          <w:b/>
        </w:rPr>
      </w:pPr>
    </w:p>
    <w:p w:rsidR="000A5E21" w:rsidRPr="00374F4A" w:rsidRDefault="000A5E21" w:rsidP="000A5E21">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0A5E21" w:rsidRPr="00374F4A" w:rsidRDefault="000A5E21" w:rsidP="000A5E21">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lastRenderedPageBreak/>
        <w:t xml:space="preserve">на участие в открытом конкурсе </w:t>
      </w:r>
    </w:p>
    <w:p w:rsidR="000A5E21" w:rsidRPr="00374F4A" w:rsidRDefault="000A5E21" w:rsidP="000A5E21">
      <w:pPr>
        <w:widowControl w:val="0"/>
        <w:spacing w:after="120"/>
        <w:jc w:val="center"/>
        <w:rPr>
          <w:rFonts w:ascii="GHEA Grapalat" w:hAnsi="GHEA Grapalat"/>
        </w:rPr>
      </w:pPr>
    </w:p>
    <w:p w:rsidR="000A5E21" w:rsidRPr="00C4157A" w:rsidRDefault="000A5E21" w:rsidP="000A5E2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0A5E21" w:rsidRPr="000C1746" w:rsidRDefault="000A5E21" w:rsidP="000A5E2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0A5E21" w:rsidRPr="00DA5EA0" w:rsidRDefault="000A5E21" w:rsidP="000A5E2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0A5E21" w:rsidRPr="000C1746" w:rsidRDefault="000A5E21" w:rsidP="000A5E21">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0A5E21" w:rsidRPr="000B38F9" w:rsidRDefault="000A5E21" w:rsidP="000A5E21">
      <w:pPr>
        <w:jc w:val="both"/>
        <w:rPr>
          <w:rFonts w:ascii="GHEA Grapalat" w:hAnsi="GHEA Grapalat" w:cs="Sylfaen"/>
        </w:rPr>
      </w:pPr>
      <w:r>
        <w:rPr>
          <w:rFonts w:ascii="GHEA Grapalat" w:hAnsi="GHEA Grapalat"/>
        </w:rPr>
        <w:t>__________</w:t>
      </w:r>
      <w:r w:rsidRPr="006722F4">
        <w:rPr>
          <w:rFonts w:ascii="GHEA Grapalat" w:hAnsi="GHEA Grapalat"/>
          <w:u w:val="single"/>
        </w:rPr>
        <w:t xml:space="preserve"> </w:t>
      </w:r>
      <w:r w:rsidRPr="00E272DC">
        <w:rPr>
          <w:rFonts w:ascii="GHEA Grapalat" w:hAnsi="GHEA Grapalat"/>
          <w:u w:val="single"/>
        </w:rPr>
        <w:t>ЗАО “Ергорсвет”</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"ЕГС-BMAShDzB-24/</w:t>
      </w:r>
      <w:r w:rsidR="00341F6A" w:rsidRPr="000B38F9">
        <w:rPr>
          <w:rFonts w:ascii="GHEA Grapalat" w:hAnsi="GHEA Grapalat"/>
        </w:rPr>
        <w:t>4</w:t>
      </w:r>
    </w:p>
    <w:p w:rsidR="000A5E21" w:rsidRPr="00C4157A" w:rsidRDefault="000A5E21" w:rsidP="000A5E21">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0A5E21" w:rsidRPr="00DA5EA0" w:rsidRDefault="000A5E21" w:rsidP="000A5E21">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0A5E21" w:rsidRPr="002B75BF" w:rsidRDefault="000A5E21" w:rsidP="000A5E2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0A5E21" w:rsidRPr="000C1746" w:rsidRDefault="000A5E21" w:rsidP="000A5E2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0A5E21" w:rsidRPr="00DA5EA0" w:rsidRDefault="000A5E21" w:rsidP="000A5E21">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0A5E21" w:rsidRPr="000C1746" w:rsidRDefault="000A5E21" w:rsidP="000A5E21">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A5E21" w:rsidRDefault="000A5E21" w:rsidP="000A5E21">
      <w:pPr>
        <w:jc w:val="both"/>
        <w:rPr>
          <w:rFonts w:ascii="GHEA Grapalat" w:hAnsi="GHEA Grapalat"/>
        </w:rPr>
      </w:pPr>
    </w:p>
    <w:p w:rsidR="000A5E21" w:rsidRDefault="000A5E21" w:rsidP="000A5E21">
      <w:pPr>
        <w:jc w:val="both"/>
        <w:rPr>
          <w:rFonts w:ascii="GHEA Grapalat" w:hAnsi="GHEA Grapalat"/>
        </w:rPr>
      </w:pPr>
      <w:r>
        <w:rPr>
          <w:rFonts w:ascii="GHEA Grapalat" w:hAnsi="GHEA Grapalat"/>
        </w:rPr>
        <w:t>Данные       ----------------------------------------  следующие:</w:t>
      </w:r>
    </w:p>
    <w:p w:rsidR="000A5E21" w:rsidRPr="000811C1" w:rsidRDefault="000A5E21" w:rsidP="000A5E2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A5E21" w:rsidRDefault="000A5E21" w:rsidP="000A5E21">
      <w:pPr>
        <w:jc w:val="both"/>
        <w:rPr>
          <w:rFonts w:ascii="GHEA Grapalat" w:hAnsi="GHEA Grapalat"/>
        </w:rPr>
      </w:pPr>
    </w:p>
    <w:p w:rsidR="000A5E21" w:rsidRPr="00B443ED" w:rsidRDefault="000A5E21" w:rsidP="000A5E2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0A5E21" w:rsidRPr="000C1746" w:rsidRDefault="000A5E21" w:rsidP="000A5E21">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0A5E21" w:rsidRDefault="000A5E21" w:rsidP="000A5E21">
      <w:pPr>
        <w:jc w:val="both"/>
        <w:rPr>
          <w:rFonts w:ascii="GHEA Grapalat" w:hAnsi="GHEA Grapalat"/>
        </w:rPr>
      </w:pPr>
    </w:p>
    <w:p w:rsidR="000A5E21" w:rsidRPr="008E7F24" w:rsidRDefault="000A5E21" w:rsidP="000A5E21">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0A5E21" w:rsidRPr="00D3436F" w:rsidRDefault="000A5E21" w:rsidP="000A5E21">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0A5E21" w:rsidRDefault="000A5E21" w:rsidP="000A5E21">
      <w:pPr>
        <w:jc w:val="both"/>
        <w:rPr>
          <w:rFonts w:ascii="GHEA Grapalat" w:hAnsi="GHEA Grapalat"/>
        </w:rPr>
      </w:pPr>
    </w:p>
    <w:p w:rsidR="000A5E21" w:rsidRDefault="000A5E21" w:rsidP="000A5E2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0A5E21" w:rsidRDefault="000A5E21" w:rsidP="000A5E21">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0A5E21" w:rsidRDefault="000A5E21" w:rsidP="000A5E21">
      <w:pPr>
        <w:jc w:val="both"/>
        <w:rPr>
          <w:rFonts w:ascii="GHEA Grapalat" w:hAnsi="GHEA Grapalat"/>
          <w:sz w:val="18"/>
          <w:szCs w:val="18"/>
        </w:rPr>
      </w:pPr>
    </w:p>
    <w:p w:rsidR="000A5E21" w:rsidRPr="00B16483" w:rsidRDefault="000A5E21" w:rsidP="000A5E2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0A5E21" w:rsidRDefault="000A5E21" w:rsidP="000A5E21">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0A5E21" w:rsidRPr="00D3436F" w:rsidRDefault="000A5E21" w:rsidP="000A5E21">
      <w:pPr>
        <w:tabs>
          <w:tab w:val="left" w:pos="7371"/>
        </w:tabs>
        <w:spacing w:after="160"/>
        <w:ind w:left="3544" w:firstLine="3"/>
        <w:jc w:val="both"/>
        <w:rPr>
          <w:rFonts w:ascii="GHEA Grapalat" w:hAnsi="GHEA Grapalat"/>
          <w:sz w:val="16"/>
        </w:rPr>
      </w:pPr>
    </w:p>
    <w:p w:rsidR="000A5E21" w:rsidRDefault="000A5E21" w:rsidP="000A5E2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0A5E21" w:rsidRDefault="000A5E21" w:rsidP="000A5E21">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0A5E21" w:rsidRPr="00AD67F0" w:rsidRDefault="000A5E21" w:rsidP="000A5E21">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0A5E21" w:rsidRPr="00AD67F0" w:rsidRDefault="000A5E21" w:rsidP="000A5E21">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0A5E21" w:rsidRPr="00AD67F0" w:rsidRDefault="000A5E21" w:rsidP="000A5E21">
      <w:pPr>
        <w:rPr>
          <w:rFonts w:ascii="GHEA Grapalat" w:hAnsi="GHEA Grapalat"/>
          <w:i/>
          <w:sz w:val="16"/>
          <w:vertAlign w:val="superscript"/>
          <w:lang w:val="es-ES"/>
        </w:rPr>
      </w:pPr>
    </w:p>
    <w:p w:rsidR="000A5E21" w:rsidRPr="00AD67F0" w:rsidRDefault="000A5E21" w:rsidP="000A5E21">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753D33">
        <w:rPr>
          <w:rFonts w:ascii="GHEA Grapalat" w:hAnsi="GHEA Grapalat"/>
        </w:rPr>
        <w:t>"ЕГС-BMAShDzB-24/</w:t>
      </w:r>
      <w:r w:rsidR="00341F6A" w:rsidRPr="000B38F9">
        <w:rPr>
          <w:rFonts w:ascii="GHEA Grapalat" w:hAnsi="GHEA Grapalat"/>
        </w:rPr>
        <w:t>4</w:t>
      </w:r>
      <w:r w:rsidRPr="00AD67F0">
        <w:rPr>
          <w:rFonts w:ascii="GHEA Grapalat" w:hAnsi="GHEA Grapalat"/>
        </w:rPr>
        <w:t>",</w:t>
      </w:r>
      <w:r w:rsidRPr="00D142B3">
        <w:rPr>
          <w:rFonts w:ascii="GHEA Grapalat" w:hAnsi="GHEA Grapalat"/>
          <w:color w:val="000000" w:themeColor="text1"/>
        </w:rPr>
        <w:t>и</w:t>
      </w:r>
      <w:r>
        <w:rPr>
          <w:rFonts w:ascii="GHEA Grapalat" w:hAnsi="GHEA Grapalat"/>
          <w:sz w:val="20"/>
          <w:u w:val="single"/>
          <w:lang w:val="hy-AM"/>
        </w:rPr>
        <w:t xml:space="preserve"> </w:t>
      </w:r>
      <w:r>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0A5E21" w:rsidRPr="00AD67F0" w:rsidRDefault="000A5E21" w:rsidP="000A5E21">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0A5E21" w:rsidRPr="003B0E7B" w:rsidRDefault="000A5E21" w:rsidP="000A5E21">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B0E7B">
        <w:rPr>
          <w:rFonts w:ascii="GHEA Grapalat" w:hAnsi="GHEA Grapalat"/>
        </w:rPr>
        <w:t>,</w:t>
      </w:r>
    </w:p>
    <w:p w:rsidR="000A5E21" w:rsidRPr="00DE3244" w:rsidRDefault="000A5E21" w:rsidP="000A5E21">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открытом конкурсе </w:t>
      </w:r>
      <w:r>
        <w:rPr>
          <w:rFonts w:ascii="GHEA Grapalat" w:hAnsi="GHEA Grapalat"/>
        </w:rPr>
        <w:t>под кодом "</w:t>
      </w:r>
      <w:r w:rsidRPr="00DE3244">
        <w:rPr>
          <w:rFonts w:ascii="GHEA Grapalat" w:hAnsi="GHEA Grapalat"/>
        </w:rPr>
        <w:t xml:space="preserve"> </w:t>
      </w:r>
      <w:r>
        <w:rPr>
          <w:rFonts w:ascii="GHEA Grapalat" w:hAnsi="GHEA Grapalat"/>
        </w:rPr>
        <w:t>ЕГС-BMAShDzB-24/</w:t>
      </w:r>
      <w:r w:rsidR="00341F6A" w:rsidRPr="000B38F9">
        <w:rPr>
          <w:rFonts w:ascii="GHEA Grapalat" w:hAnsi="GHEA Grapalat"/>
        </w:rPr>
        <w:t>4</w:t>
      </w:r>
      <w:r w:rsidRPr="00DE3244">
        <w:rPr>
          <w:rFonts w:ascii="GHEA Grapalat" w:hAnsi="GHEA Grapalat"/>
        </w:rPr>
        <w:t>"</w:t>
      </w:r>
    </w:p>
    <w:p w:rsidR="000A5E21" w:rsidRDefault="000A5E21" w:rsidP="000A5E21">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недобросовестной конкуренции, злоупотребления доминирующим положением и антиконкурентного соглашения,</w:t>
      </w:r>
    </w:p>
    <w:p w:rsidR="000A5E21" w:rsidRDefault="000A5E21" w:rsidP="000A5E21">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0A5E21" w:rsidRDefault="000A5E21" w:rsidP="000A5E2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0A5E21" w:rsidRDefault="000A5E21" w:rsidP="000A5E2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0A5E21" w:rsidRDefault="000A5E21" w:rsidP="000A5E2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0A5E21" w:rsidRDefault="000A5E21" w:rsidP="000A5E2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0A5E21" w:rsidRDefault="000A5E21" w:rsidP="000A5E2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0A5E21" w:rsidRDefault="000A5E21" w:rsidP="000A5E21">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0A5E21" w:rsidRDefault="000A5E21" w:rsidP="000A5E21">
      <w:pPr>
        <w:widowControl w:val="0"/>
        <w:spacing w:after="160"/>
        <w:contextualSpacing/>
        <w:jc w:val="both"/>
        <w:rPr>
          <w:rFonts w:ascii="GHEA Grapalat" w:hAnsi="GHEA Grapalat"/>
        </w:rPr>
      </w:pPr>
      <w:r>
        <w:rPr>
          <w:rFonts w:ascii="GHEA Grapalat" w:hAnsi="GHEA Grapalat"/>
        </w:rPr>
        <w:t>Ниже  ------------------------------------------------------------------</w:t>
      </w:r>
      <w:r w:rsidRPr="001849D9">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rsidR="000A5E21" w:rsidRDefault="000A5E21" w:rsidP="000A5E21">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0A5E21" w:rsidRPr="001849D9" w:rsidRDefault="000A5E21" w:rsidP="000A5E21">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E15EC9">
        <w:rPr>
          <w:rStyle w:val="FootnoteReference"/>
          <w:rFonts w:ascii="GHEA Grapalat" w:hAnsi="GHEA Grapalat"/>
          <w:sz w:val="32"/>
          <w:szCs w:val="32"/>
        </w:rPr>
        <w:footnoteReference w:customMarkFollows="1" w:id="9"/>
        <w:t>**</w:t>
      </w:r>
      <w:r w:rsidRPr="001849D9">
        <w:rPr>
          <w:rFonts w:ascii="GHEA Grapalat" w:hAnsi="GHEA Grapalat"/>
        </w:rPr>
        <w:t xml:space="preserve"> </w:t>
      </w:r>
      <w:r>
        <w:rPr>
          <w:rFonts w:ascii="GHEA Grapalat" w:hAnsi="GHEA Grapalat"/>
        </w:rPr>
        <w:t>.</w:t>
      </w:r>
    </w:p>
    <w:p w:rsidR="000A5E21" w:rsidRDefault="000A5E21" w:rsidP="000A5E21">
      <w:pPr>
        <w:jc w:val="both"/>
        <w:rPr>
          <w:rFonts w:ascii="GHEA Grapalat" w:hAnsi="GHEA Grapalat"/>
        </w:rPr>
      </w:pPr>
      <w:r>
        <w:rPr>
          <w:rFonts w:ascii="GHEA Grapalat" w:hAnsi="GHEA Grapalat"/>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p>
    <w:p w:rsidR="000A5E21" w:rsidRDefault="000A5E21" w:rsidP="000A5E21">
      <w:pPr>
        <w:rPr>
          <w:rFonts w:ascii="GHEA Grapalat" w:hAnsi="GHEA Grapalat"/>
        </w:rPr>
      </w:pPr>
    </w:p>
    <w:p w:rsidR="000A5E21" w:rsidRDefault="000A5E21" w:rsidP="000A5E21">
      <w:pPr>
        <w:jc w:val="both"/>
        <w:rPr>
          <w:rFonts w:ascii="GHEA Grapalat" w:hAnsi="GHEA Grapalat"/>
        </w:rPr>
      </w:pPr>
      <w:r>
        <w:rPr>
          <w:rFonts w:ascii="GHEA Grapalat" w:hAnsi="GHEA Grapalat"/>
        </w:rPr>
        <w:t xml:space="preserve"> </w:t>
      </w:r>
    </w:p>
    <w:p w:rsidR="000A5E21" w:rsidRDefault="000A5E21" w:rsidP="000A5E21">
      <w:pPr>
        <w:tabs>
          <w:tab w:val="left" w:pos="7371"/>
        </w:tabs>
        <w:spacing w:after="160"/>
        <w:ind w:left="3544" w:firstLine="3"/>
        <w:jc w:val="both"/>
        <w:rPr>
          <w:rFonts w:ascii="GHEA Grapalat" w:hAnsi="GHEA Grapalat"/>
          <w:sz w:val="16"/>
          <w:lang w:val="hy-AM"/>
        </w:rPr>
      </w:pPr>
    </w:p>
    <w:p w:rsidR="000A5E21" w:rsidRPr="000811C1" w:rsidRDefault="000A5E21" w:rsidP="000A5E21">
      <w:pPr>
        <w:tabs>
          <w:tab w:val="left" w:pos="7371"/>
        </w:tabs>
        <w:spacing w:after="160"/>
        <w:ind w:left="3544" w:firstLine="3"/>
        <w:jc w:val="both"/>
        <w:rPr>
          <w:rFonts w:ascii="GHEA Grapalat" w:hAnsi="GHEA Grapalat"/>
          <w:sz w:val="16"/>
          <w:lang w:val="hy-AM"/>
        </w:rPr>
      </w:pPr>
    </w:p>
    <w:p w:rsidR="000A5E21" w:rsidRPr="00D3436F" w:rsidRDefault="000A5E21" w:rsidP="000A5E21">
      <w:pPr>
        <w:tabs>
          <w:tab w:val="left" w:pos="7371"/>
        </w:tabs>
        <w:spacing w:after="160"/>
        <w:ind w:left="3544" w:firstLine="3"/>
        <w:jc w:val="both"/>
        <w:rPr>
          <w:rFonts w:ascii="GHEA Grapalat" w:hAnsi="GHEA Grapalat"/>
          <w:sz w:val="16"/>
        </w:rPr>
      </w:pPr>
    </w:p>
    <w:p w:rsidR="000A5E21" w:rsidRPr="00770B03" w:rsidRDefault="000A5E21" w:rsidP="000A5E21">
      <w:pPr>
        <w:tabs>
          <w:tab w:val="left" w:pos="7371"/>
        </w:tabs>
        <w:spacing w:after="160"/>
        <w:ind w:left="3544" w:firstLine="3"/>
        <w:jc w:val="both"/>
        <w:rPr>
          <w:rFonts w:ascii="GHEA Grapalat" w:hAnsi="GHEA Grapalat"/>
          <w:sz w:val="16"/>
        </w:rPr>
      </w:pPr>
    </w:p>
    <w:p w:rsidR="000A5E21" w:rsidRPr="000C1746" w:rsidRDefault="000A5E21" w:rsidP="000A5E2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0A5E21" w:rsidRPr="000C1746" w:rsidRDefault="000A5E21" w:rsidP="000A5E2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0A5E21" w:rsidRPr="000C1746" w:rsidRDefault="000A5E21" w:rsidP="000A5E21">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0A5E21" w:rsidRPr="009044F1" w:rsidRDefault="000A5E21" w:rsidP="000A5E21">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0A5E21" w:rsidRDefault="000A5E21" w:rsidP="000A5E21">
      <w:pPr>
        <w:rPr>
          <w:rFonts w:ascii="GHEA Grapalat" w:hAnsi="GHEA Grapalat"/>
          <w:b/>
        </w:rPr>
      </w:pPr>
      <w:r>
        <w:rPr>
          <w:rFonts w:ascii="GHEA Grapalat" w:hAnsi="GHEA Grapalat"/>
          <w:b/>
        </w:rPr>
        <w:br w:type="page"/>
      </w:r>
    </w:p>
    <w:p w:rsidR="000A5E21" w:rsidRDefault="000A5E21" w:rsidP="000A5E21">
      <w:pPr>
        <w:rPr>
          <w:rFonts w:ascii="GHEA Grapalat" w:hAnsi="GHEA Grapalat"/>
          <w:b/>
        </w:rPr>
      </w:pPr>
    </w:p>
    <w:p w:rsidR="000A5E21" w:rsidRPr="009044F1" w:rsidRDefault="000A5E21" w:rsidP="000A5E2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0A5E21" w:rsidRPr="009044F1" w:rsidRDefault="000A5E21" w:rsidP="000A5E2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ЕГС-BMAShDzB-24/</w:t>
      </w:r>
      <w:r w:rsidR="004963E4" w:rsidRPr="000B38F9">
        <w:rPr>
          <w:rFonts w:ascii="GHEA Grapalat" w:hAnsi="GHEA Grapalat"/>
          <w:b/>
          <w:sz w:val="24"/>
          <w:szCs w:val="24"/>
        </w:rPr>
        <w:t>4</w:t>
      </w:r>
      <w:r>
        <w:rPr>
          <w:rStyle w:val="FootnoteReference"/>
          <w:rFonts w:ascii="GHEA Grapalat" w:hAnsi="GHEA Grapalat"/>
          <w:b/>
          <w:sz w:val="24"/>
          <w:szCs w:val="24"/>
        </w:rPr>
        <w:footnoteReference w:customMarkFollows="1" w:id="10"/>
        <w:t>*</w:t>
      </w:r>
    </w:p>
    <w:p w:rsidR="000A5E21" w:rsidRDefault="000A5E21" w:rsidP="000A5E21">
      <w:pPr>
        <w:widowControl w:val="0"/>
        <w:spacing w:after="160"/>
        <w:ind w:left="567" w:right="565"/>
        <w:jc w:val="center"/>
        <w:rPr>
          <w:rFonts w:ascii="GHEA Grapalat" w:hAnsi="GHEA Grapalat"/>
          <w:b/>
        </w:rPr>
      </w:pPr>
    </w:p>
    <w:p w:rsidR="000A5E21" w:rsidRDefault="000A5E21" w:rsidP="000A5E21">
      <w:pPr>
        <w:widowControl w:val="0"/>
        <w:spacing w:after="160"/>
        <w:ind w:left="567" w:right="565"/>
        <w:jc w:val="center"/>
        <w:rPr>
          <w:rFonts w:ascii="GHEA Grapalat" w:hAnsi="GHEA Grapalat"/>
          <w:b/>
        </w:rPr>
      </w:pPr>
    </w:p>
    <w:p w:rsidR="000A5E21" w:rsidRDefault="000A5E21" w:rsidP="000A5E21">
      <w:pPr>
        <w:widowControl w:val="0"/>
        <w:spacing w:after="160"/>
        <w:ind w:left="567" w:right="565"/>
        <w:jc w:val="center"/>
        <w:rPr>
          <w:rFonts w:ascii="GHEA Grapalat" w:hAnsi="GHEA Grapalat"/>
          <w:b/>
          <w:lang w:val="hy-AM"/>
        </w:rPr>
      </w:pPr>
      <w:r>
        <w:rPr>
          <w:rFonts w:ascii="GHEA Grapalat" w:hAnsi="GHEA Grapalat"/>
          <w:b/>
        </w:rPr>
        <w:t>ЗАВЕРЕНИЕ</w:t>
      </w:r>
    </w:p>
    <w:p w:rsidR="000A5E21" w:rsidRDefault="000A5E21" w:rsidP="000A5E21">
      <w:pPr>
        <w:pStyle w:val="Heading3"/>
        <w:keepNext w:val="0"/>
        <w:widowControl w:val="0"/>
        <w:spacing w:after="160" w:line="240" w:lineRule="auto"/>
        <w:ind w:left="567" w:right="565"/>
        <w:rPr>
          <w:rFonts w:ascii="GHEA Grapalat" w:hAnsi="GHEA Grapalat" w:cs="Arial"/>
          <w:sz w:val="24"/>
          <w:szCs w:val="24"/>
        </w:rPr>
      </w:pPr>
      <w:r>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0A5E21" w:rsidRDefault="000A5E21" w:rsidP="000A5E21">
      <w:pPr>
        <w:widowControl w:val="0"/>
        <w:jc w:val="both"/>
        <w:rPr>
          <w:rFonts w:ascii="GHEA Grapalat" w:hAnsi="GHEA Grapalat"/>
        </w:rPr>
      </w:pPr>
      <w:r>
        <w:rPr>
          <w:rFonts w:ascii="GHEA Grapalat" w:hAnsi="GHEA Grapalat"/>
        </w:rPr>
        <w:t xml:space="preserve">_________________________________________________________________________,                               </w:t>
      </w:r>
    </w:p>
    <w:p w:rsidR="000A5E21" w:rsidRDefault="000A5E21" w:rsidP="000A5E21">
      <w:pPr>
        <w:widowControl w:val="0"/>
        <w:spacing w:after="120"/>
        <w:jc w:val="both"/>
        <w:rPr>
          <w:rFonts w:ascii="GHEA Grapalat" w:hAnsi="GHEA Grapalat" w:cs="Arial"/>
          <w:sz w:val="16"/>
          <w:u w:val="single"/>
        </w:rPr>
      </w:pPr>
      <w:r>
        <w:rPr>
          <w:rFonts w:ascii="GHEA Grapalat" w:hAnsi="GHEA Grapalat"/>
          <w:sz w:val="16"/>
        </w:rPr>
        <w:t xml:space="preserve">                                       наименование участника</w:t>
      </w:r>
    </w:p>
    <w:p w:rsidR="000A5E21" w:rsidRDefault="000A5E21" w:rsidP="000A5E21">
      <w:pPr>
        <w:widowControl w:val="0"/>
        <w:tabs>
          <w:tab w:val="left" w:pos="6804"/>
        </w:tabs>
        <w:jc w:val="both"/>
        <w:rPr>
          <w:del w:id="5" w:author="Inesa Kocharyan" w:date="2024-02-09T17:12:00Z"/>
          <w:rFonts w:ascii="GHEA Grapalat" w:hAnsi="GHEA Grapalat"/>
        </w:rPr>
      </w:pPr>
      <w:r>
        <w:rPr>
          <w:rFonts w:ascii="GHEA Grapalat" w:hAnsi="GHEA Grapalat"/>
        </w:rPr>
        <w:t>в случае признания отобранным участником в рамках открытого конкурса под кодом ЕГС-BMAShDzB-24/</w:t>
      </w:r>
      <w:r w:rsidR="004963E4" w:rsidRPr="000B38F9">
        <w:rPr>
          <w:rFonts w:ascii="GHEA Grapalat" w:hAnsi="GHEA Grapalat"/>
        </w:rPr>
        <w:t>4</w:t>
      </w:r>
      <w:r w:rsidRPr="000B38F9">
        <w:rPr>
          <w:rFonts w:ascii="GHEA Grapalat" w:hAnsi="GHEA Grapalat"/>
        </w:rPr>
        <w:t xml:space="preserve"> </w:t>
      </w:r>
      <w:r>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rsidR="000A5E21" w:rsidRDefault="000A5E21" w:rsidP="000A5E21">
      <w:pPr>
        <w:widowControl w:val="0"/>
        <w:tabs>
          <w:tab w:val="left" w:pos="6804"/>
        </w:tabs>
        <w:jc w:val="both"/>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0A5E21" w:rsidRDefault="000A5E21" w:rsidP="000A5E21">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0A5E21" w:rsidRDefault="000A5E21" w:rsidP="000A5E21">
      <w:pPr>
        <w:widowControl w:val="0"/>
        <w:spacing w:after="160"/>
        <w:jc w:val="right"/>
        <w:rPr>
          <w:rFonts w:ascii="GHEA Grapalat" w:hAnsi="GHEA Grapalat"/>
        </w:rPr>
      </w:pPr>
    </w:p>
    <w:p w:rsidR="000A5E21" w:rsidRDefault="000A5E21" w:rsidP="000A5E21">
      <w:pPr>
        <w:widowControl w:val="0"/>
        <w:spacing w:after="160"/>
        <w:jc w:val="right"/>
        <w:rPr>
          <w:rFonts w:ascii="GHEA Grapalat" w:hAnsi="GHEA Grapalat"/>
        </w:rPr>
      </w:pPr>
      <w:r>
        <w:rPr>
          <w:rFonts w:ascii="GHEA Grapalat" w:hAnsi="GHEA Grapalat"/>
        </w:rPr>
        <w:t>М. П.</w:t>
      </w:r>
    </w:p>
    <w:p w:rsidR="000A5E21" w:rsidRDefault="000A5E21" w:rsidP="000A5E21">
      <w:pPr>
        <w:jc w:val="right"/>
        <w:rPr>
          <w:rFonts w:ascii="GHEA Grapalat" w:hAnsi="GHEA Grapalat"/>
          <w:b/>
        </w:rPr>
      </w:pPr>
    </w:p>
    <w:p w:rsidR="000A5E21" w:rsidRDefault="000A5E21" w:rsidP="000A5E21">
      <w:pPr>
        <w:jc w:val="right"/>
        <w:rPr>
          <w:rFonts w:ascii="GHEA Grapalat" w:hAnsi="GHEA Grapalat"/>
          <w:b/>
        </w:rPr>
      </w:pPr>
    </w:p>
    <w:p w:rsidR="000A5E21" w:rsidRDefault="000A5E21"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980A22">
        <w:rPr>
          <w:rFonts w:ascii="GHEA Grapalat" w:hAnsi="GHEA Grapalat"/>
          <w:b/>
          <w:sz w:val="24"/>
          <w:szCs w:val="24"/>
        </w:rPr>
        <w:t>ЕГС-BMAShDzB-24/</w:t>
      </w:r>
      <w:r w:rsidR="004963E4" w:rsidRPr="000B38F9">
        <w:rPr>
          <w:rFonts w:ascii="GHEA Grapalat" w:hAnsi="GHEA Grapalat"/>
          <w:b/>
          <w:sz w:val="24"/>
          <w:szCs w:val="24"/>
        </w:rPr>
        <w:t>4</w:t>
      </w:r>
      <w:r>
        <w:rPr>
          <w:rFonts w:ascii="GHEA Grapalat" w:hAnsi="GHEA Grapalat"/>
          <w:b/>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AB56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AB56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AB56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AB5681"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AB5681"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AB56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92E73">
        <w:rPr>
          <w:rFonts w:ascii="GHEA Grapalat" w:hAnsi="GHEA Grapalat"/>
        </w:rPr>
        <w:lastRenderedPageBreak/>
        <w:t>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w:t>
      </w:r>
      <w:r w:rsidRPr="00092E73">
        <w:rPr>
          <w:rFonts w:ascii="GHEA Grapalat" w:hAnsi="GHEA Grapalat"/>
          <w:lang w:val="hy-AM"/>
        </w:rPr>
        <w:lastRenderedPageBreak/>
        <w:t xml:space="preserve">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w:t>
      </w:r>
      <w:r w:rsidRPr="00092E73">
        <w:rPr>
          <w:rFonts w:ascii="GHEA Grapalat" w:hAnsi="GHEA Grapalat"/>
        </w:rPr>
        <w:lastRenderedPageBreak/>
        <w:t xml:space="preserve">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80A22">
        <w:rPr>
          <w:rFonts w:ascii="GHEA Grapalat" w:hAnsi="GHEA Grapalat"/>
          <w:b/>
          <w:sz w:val="24"/>
          <w:szCs w:val="24"/>
        </w:rPr>
        <w:t>ЕГС-BMAShDzB-24/</w:t>
      </w:r>
      <w:r w:rsidR="004963E4" w:rsidRPr="000B38F9">
        <w:rPr>
          <w:rFonts w:ascii="GHEA Grapalat" w:hAnsi="GHEA Grapalat"/>
          <w:b/>
          <w:sz w:val="24"/>
          <w:szCs w:val="24"/>
        </w:rPr>
        <w:t>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980A22">
        <w:rPr>
          <w:rFonts w:ascii="GHEA Grapalat" w:hAnsi="GHEA Grapalat"/>
          <w:spacing w:val="-6"/>
        </w:rPr>
        <w:t>ЕГС-BMAShDzB-24/</w:t>
      </w:r>
      <w:r w:rsidR="004963E4" w:rsidRPr="000B38F9">
        <w:rPr>
          <w:rFonts w:ascii="GHEA Grapalat" w:hAnsi="GHEA Grapalat"/>
          <w:spacing w:val="-6"/>
        </w:rPr>
        <w:t>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24"/>
        <w:gridCol w:w="1737"/>
        <w:gridCol w:w="2054"/>
        <w:gridCol w:w="1802"/>
        <w:gridCol w:w="1614"/>
      </w:tblGrid>
      <w:tr w:rsidR="00454D7C" w:rsidRPr="005744FC" w:rsidTr="00454D7C">
        <w:trPr>
          <w:trHeight w:val="902"/>
        </w:trPr>
        <w:tc>
          <w:tcPr>
            <w:tcW w:w="1524" w:type="dxa"/>
            <w:tcBorders>
              <w:top w:val="single" w:sz="4" w:space="0" w:color="auto"/>
              <w:left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37" w:type="dxa"/>
            <w:tcBorders>
              <w:top w:val="single" w:sz="4" w:space="0" w:color="auto"/>
              <w:left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54" w:type="dxa"/>
            <w:tcBorders>
              <w:top w:val="single" w:sz="4" w:space="0" w:color="auto"/>
              <w:left w:val="single" w:sz="4" w:space="0" w:color="auto"/>
              <w:right w:val="single" w:sz="4" w:space="0" w:color="auto"/>
            </w:tcBorders>
            <w:vAlign w:val="center"/>
          </w:tcPr>
          <w:p w:rsidR="00454D7C" w:rsidRPr="00CE62D4" w:rsidRDefault="00454D7C" w:rsidP="001B072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54D7C" w:rsidRPr="005744FC" w:rsidRDefault="00454D7C" w:rsidP="001B0721">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802" w:type="dxa"/>
            <w:tcBorders>
              <w:top w:val="single" w:sz="4" w:space="0" w:color="auto"/>
              <w:left w:val="single" w:sz="4" w:space="0" w:color="auto"/>
              <w:right w:val="single" w:sz="4" w:space="0" w:color="auto"/>
            </w:tcBorders>
            <w:vAlign w:val="center"/>
          </w:tcPr>
          <w:p w:rsidR="00454D7C" w:rsidRDefault="00454D7C" w:rsidP="001B0721">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p>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4" w:type="dxa"/>
            <w:tcBorders>
              <w:top w:val="single" w:sz="4" w:space="0" w:color="auto"/>
              <w:left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54D7C" w:rsidRPr="005744FC" w:rsidTr="00454D7C">
        <w:trPr>
          <w:trHeight w:val="266"/>
        </w:trPr>
        <w:tc>
          <w:tcPr>
            <w:tcW w:w="1524" w:type="dxa"/>
            <w:tcBorders>
              <w:top w:val="single" w:sz="4" w:space="0" w:color="auto"/>
              <w:left w:val="single" w:sz="4" w:space="0" w:color="auto"/>
              <w:bottom w:val="single" w:sz="4" w:space="0" w:color="auto"/>
              <w:right w:val="single" w:sz="4" w:space="0" w:color="auto"/>
            </w:tcBorders>
            <w:shd w:val="clear" w:color="auto" w:fill="99CCFF"/>
            <w:vAlign w:val="center"/>
          </w:tcPr>
          <w:p w:rsidR="00454D7C" w:rsidRPr="005744FC" w:rsidRDefault="00454D7C" w:rsidP="001B0721">
            <w:pPr>
              <w:widowControl w:val="0"/>
              <w:jc w:val="center"/>
              <w:rPr>
                <w:rFonts w:ascii="GHEA Grapalat" w:hAnsi="GHEA Grapalat"/>
                <w:b/>
                <w:i/>
                <w:sz w:val="20"/>
                <w:szCs w:val="20"/>
              </w:rPr>
            </w:pPr>
            <w:r w:rsidRPr="005744FC">
              <w:rPr>
                <w:rFonts w:ascii="GHEA Grapalat" w:hAnsi="GHEA Grapalat"/>
                <w:b/>
                <w:i/>
                <w:sz w:val="20"/>
                <w:szCs w:val="20"/>
              </w:rPr>
              <w:t>1</w:t>
            </w:r>
          </w:p>
        </w:tc>
        <w:tc>
          <w:tcPr>
            <w:tcW w:w="1737" w:type="dxa"/>
            <w:tcBorders>
              <w:top w:val="single" w:sz="4" w:space="0" w:color="auto"/>
              <w:left w:val="single" w:sz="4" w:space="0" w:color="auto"/>
              <w:bottom w:val="single" w:sz="4" w:space="0" w:color="auto"/>
              <w:right w:val="single" w:sz="4" w:space="0" w:color="auto"/>
            </w:tcBorders>
            <w:shd w:val="clear" w:color="auto" w:fill="99CCFF"/>
          </w:tcPr>
          <w:p w:rsidR="00454D7C" w:rsidRPr="005744FC" w:rsidRDefault="00454D7C" w:rsidP="001B0721">
            <w:pPr>
              <w:widowControl w:val="0"/>
              <w:jc w:val="center"/>
              <w:rPr>
                <w:rFonts w:ascii="GHEA Grapalat" w:hAnsi="GHEA Grapalat"/>
                <w:b/>
                <w:i/>
                <w:sz w:val="20"/>
                <w:szCs w:val="20"/>
              </w:rPr>
            </w:pPr>
            <w:r w:rsidRPr="005744FC">
              <w:rPr>
                <w:rFonts w:ascii="GHEA Grapalat" w:hAnsi="GHEA Grapalat"/>
                <w:b/>
                <w:i/>
                <w:sz w:val="20"/>
                <w:szCs w:val="20"/>
              </w:rPr>
              <w:t>2</w:t>
            </w:r>
          </w:p>
        </w:tc>
        <w:tc>
          <w:tcPr>
            <w:tcW w:w="2054" w:type="dxa"/>
            <w:tcBorders>
              <w:top w:val="single" w:sz="4" w:space="0" w:color="auto"/>
              <w:left w:val="single" w:sz="4" w:space="0" w:color="auto"/>
              <w:bottom w:val="single" w:sz="4" w:space="0" w:color="auto"/>
              <w:right w:val="single" w:sz="4" w:space="0" w:color="auto"/>
            </w:tcBorders>
            <w:shd w:val="clear" w:color="auto" w:fill="99CCFF"/>
          </w:tcPr>
          <w:p w:rsidR="00454D7C" w:rsidRPr="005744FC" w:rsidRDefault="00454D7C" w:rsidP="001B0721">
            <w:pPr>
              <w:widowControl w:val="0"/>
              <w:jc w:val="center"/>
              <w:rPr>
                <w:rFonts w:ascii="GHEA Grapalat" w:hAnsi="GHEA Grapalat"/>
                <w:i/>
                <w:sz w:val="20"/>
                <w:szCs w:val="20"/>
              </w:rPr>
            </w:pPr>
            <w:r w:rsidRPr="005744FC">
              <w:rPr>
                <w:rFonts w:ascii="GHEA Grapalat" w:hAnsi="GHEA Grapalat"/>
                <w:b/>
                <w:i/>
                <w:sz w:val="20"/>
                <w:szCs w:val="20"/>
              </w:rPr>
              <w:t>3</w:t>
            </w:r>
          </w:p>
        </w:tc>
        <w:tc>
          <w:tcPr>
            <w:tcW w:w="1802" w:type="dxa"/>
            <w:tcBorders>
              <w:top w:val="single" w:sz="4" w:space="0" w:color="auto"/>
              <w:left w:val="single" w:sz="4" w:space="0" w:color="auto"/>
              <w:bottom w:val="single" w:sz="4" w:space="0" w:color="auto"/>
              <w:right w:val="single" w:sz="4" w:space="0" w:color="auto"/>
            </w:tcBorders>
            <w:shd w:val="clear" w:color="auto" w:fill="99CCFF"/>
          </w:tcPr>
          <w:p w:rsidR="00454D7C" w:rsidRPr="00CE62D4" w:rsidRDefault="00454D7C" w:rsidP="001B072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614" w:type="dxa"/>
            <w:tcBorders>
              <w:top w:val="single" w:sz="4" w:space="0" w:color="auto"/>
              <w:left w:val="single" w:sz="4" w:space="0" w:color="auto"/>
              <w:bottom w:val="single" w:sz="4" w:space="0" w:color="auto"/>
              <w:right w:val="single" w:sz="4" w:space="0" w:color="auto"/>
            </w:tcBorders>
            <w:shd w:val="clear" w:color="auto" w:fill="99CCFF"/>
          </w:tcPr>
          <w:p w:rsidR="00454D7C" w:rsidRPr="005744FC" w:rsidRDefault="00454D7C" w:rsidP="001B072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54D7C" w:rsidRPr="005744FC" w:rsidTr="00454D7C">
        <w:trPr>
          <w:trHeight w:val="19"/>
        </w:trPr>
        <w:tc>
          <w:tcPr>
            <w:tcW w:w="1524"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1</w:t>
            </w:r>
          </w:p>
        </w:tc>
        <w:tc>
          <w:tcPr>
            <w:tcW w:w="1737"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5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802"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r>
      <w:tr w:rsidR="00454D7C" w:rsidRPr="005744FC" w:rsidTr="00454D7C">
        <w:trPr>
          <w:trHeight w:val="513"/>
        </w:trPr>
        <w:tc>
          <w:tcPr>
            <w:tcW w:w="1524"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2</w:t>
            </w:r>
          </w:p>
        </w:tc>
        <w:tc>
          <w:tcPr>
            <w:tcW w:w="1737"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5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802"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rPr>
                <w:rFonts w:ascii="GHEA Grapalat" w:hAnsi="GHEA Grapalat"/>
                <w:sz w:val="20"/>
                <w:szCs w:val="20"/>
              </w:rPr>
            </w:pPr>
          </w:p>
        </w:tc>
      </w:tr>
      <w:tr w:rsidR="00454D7C" w:rsidRPr="005744FC" w:rsidTr="00454D7C">
        <w:trPr>
          <w:trHeight w:val="19"/>
        </w:trPr>
        <w:tc>
          <w:tcPr>
            <w:tcW w:w="1524"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3</w:t>
            </w:r>
          </w:p>
        </w:tc>
        <w:tc>
          <w:tcPr>
            <w:tcW w:w="1737"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5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802"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r>
      <w:tr w:rsidR="00454D7C" w:rsidRPr="005744FC" w:rsidTr="00454D7C">
        <w:trPr>
          <w:trHeight w:val="19"/>
        </w:trPr>
        <w:tc>
          <w:tcPr>
            <w:tcW w:w="1524"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w:t>
            </w:r>
          </w:p>
        </w:tc>
        <w:tc>
          <w:tcPr>
            <w:tcW w:w="1737"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rPr>
                <w:rFonts w:ascii="GHEA Grapalat" w:hAnsi="GHEA Grapalat"/>
                <w:sz w:val="20"/>
                <w:szCs w:val="20"/>
              </w:rPr>
            </w:pPr>
            <w:r w:rsidRPr="005744FC">
              <w:rPr>
                <w:rFonts w:ascii="GHEA Grapalat" w:hAnsi="GHEA Grapalat"/>
                <w:sz w:val="20"/>
                <w:szCs w:val="20"/>
              </w:rPr>
              <w:t>...</w:t>
            </w:r>
          </w:p>
        </w:tc>
        <w:tc>
          <w:tcPr>
            <w:tcW w:w="205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802"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c>
          <w:tcPr>
            <w:tcW w:w="1614" w:type="dxa"/>
            <w:tcBorders>
              <w:top w:val="single" w:sz="4" w:space="0" w:color="auto"/>
              <w:left w:val="single" w:sz="4" w:space="0" w:color="auto"/>
              <w:bottom w:val="single" w:sz="4" w:space="0" w:color="auto"/>
              <w:right w:val="single" w:sz="4" w:space="0" w:color="auto"/>
            </w:tcBorders>
            <w:shd w:val="clear" w:color="auto" w:fill="auto"/>
          </w:tcPr>
          <w:p w:rsidR="00454D7C" w:rsidRPr="005744FC" w:rsidRDefault="00454D7C" w:rsidP="001B0721">
            <w:pPr>
              <w:widowControl w:val="0"/>
              <w:jc w:val="center"/>
              <w:rPr>
                <w:rFonts w:ascii="GHEA Grapalat" w:hAnsi="GHEA Grapalat"/>
                <w:sz w:val="20"/>
                <w:szCs w:val="20"/>
              </w:rPr>
            </w:pPr>
          </w:p>
        </w:tc>
      </w:tr>
      <w:tr w:rsidR="00454D7C" w:rsidRPr="005744FC" w:rsidTr="00454D7C">
        <w:trPr>
          <w:trHeight w:val="266"/>
        </w:trPr>
        <w:tc>
          <w:tcPr>
            <w:tcW w:w="1524"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jc w:val="center"/>
              <w:rPr>
                <w:rFonts w:ascii="GHEA Grapalat" w:hAnsi="GHEA Grapalat"/>
                <w:b/>
                <w:bCs/>
                <w:sz w:val="20"/>
                <w:szCs w:val="20"/>
              </w:rPr>
            </w:pPr>
            <w:r w:rsidRPr="005744FC">
              <w:rPr>
                <w:rFonts w:ascii="GHEA Grapalat" w:hAnsi="GHEA Grapalat"/>
                <w:b/>
                <w:sz w:val="20"/>
                <w:szCs w:val="20"/>
              </w:rPr>
              <w:t>…</w:t>
            </w:r>
          </w:p>
        </w:tc>
        <w:tc>
          <w:tcPr>
            <w:tcW w:w="1737" w:type="dxa"/>
            <w:tcBorders>
              <w:top w:val="single" w:sz="4" w:space="0" w:color="auto"/>
              <w:left w:val="single" w:sz="4" w:space="0" w:color="auto"/>
              <w:bottom w:val="single" w:sz="4" w:space="0" w:color="auto"/>
              <w:right w:val="single" w:sz="4" w:space="0" w:color="auto"/>
            </w:tcBorders>
            <w:vAlign w:val="center"/>
          </w:tcPr>
          <w:p w:rsidR="00454D7C" w:rsidRPr="005744FC" w:rsidRDefault="00454D7C" w:rsidP="001B0721">
            <w:pPr>
              <w:widowControl w:val="0"/>
              <w:rPr>
                <w:rFonts w:ascii="GHEA Grapalat" w:hAnsi="GHEA Grapalat"/>
                <w:sz w:val="20"/>
                <w:szCs w:val="20"/>
              </w:rPr>
            </w:pPr>
            <w:r w:rsidRPr="005744FC">
              <w:rPr>
                <w:rFonts w:ascii="GHEA Grapalat" w:hAnsi="GHEA Grapalat"/>
                <w:sz w:val="20"/>
                <w:szCs w:val="20"/>
              </w:rPr>
              <w:t>...</w:t>
            </w:r>
          </w:p>
        </w:tc>
        <w:tc>
          <w:tcPr>
            <w:tcW w:w="2054" w:type="dxa"/>
            <w:tcBorders>
              <w:top w:val="single" w:sz="4" w:space="0" w:color="auto"/>
              <w:left w:val="single" w:sz="4" w:space="0" w:color="auto"/>
              <w:bottom w:val="single" w:sz="4" w:space="0" w:color="auto"/>
              <w:right w:val="single" w:sz="4" w:space="0" w:color="auto"/>
            </w:tcBorders>
            <w:shd w:val="clear" w:color="auto" w:fill="auto"/>
            <w:vAlign w:val="center"/>
          </w:tcPr>
          <w:p w:rsidR="00454D7C" w:rsidRPr="005744FC" w:rsidRDefault="00454D7C" w:rsidP="001B0721">
            <w:pPr>
              <w:widowControl w:val="0"/>
              <w:jc w:val="center"/>
              <w:rPr>
                <w:rFonts w:ascii="GHEA Grapalat" w:hAnsi="GHEA Grapalat"/>
                <w:sz w:val="20"/>
                <w:szCs w:val="20"/>
              </w:rPr>
            </w:pP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tcPr>
          <w:p w:rsidR="00454D7C" w:rsidRPr="005744FC" w:rsidRDefault="00454D7C" w:rsidP="001B0721">
            <w:pPr>
              <w:widowControl w:val="0"/>
              <w:jc w:val="center"/>
              <w:rPr>
                <w:rFonts w:ascii="GHEA Grapalat" w:hAnsi="GHEA Grapalat"/>
                <w:sz w:val="20"/>
                <w:szCs w:val="20"/>
              </w:rPr>
            </w:pP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454D7C" w:rsidRPr="005744FC" w:rsidRDefault="00454D7C" w:rsidP="001B0721">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9A7FA8">
        <w:rPr>
          <w:rFonts w:ascii="GHEA Grapalat" w:hAnsi="GHEA Grapalat"/>
          <w:i/>
          <w:sz w:val="22"/>
          <w:szCs w:val="22"/>
        </w:rPr>
        <w:t>под кодом "</w:t>
      </w:r>
      <w:r w:rsidR="00980A22">
        <w:rPr>
          <w:rFonts w:ascii="GHEA Grapalat" w:hAnsi="GHEA Grapalat"/>
          <w:i/>
          <w:sz w:val="22"/>
          <w:szCs w:val="22"/>
        </w:rPr>
        <w:t>ЕГС-BMAShDzB-24/</w:t>
      </w:r>
      <w:r w:rsidR="004963E4" w:rsidRPr="000B38F9">
        <w:rPr>
          <w:rFonts w:ascii="GHEA Grapalat" w:hAnsi="GHEA Grapalat"/>
          <w:i/>
          <w:sz w:val="22"/>
          <w:szCs w:val="22"/>
        </w:rPr>
        <w:t>4</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9A7FA8">
              <w:rPr>
                <w:rFonts w:ascii="GHEA Grapalat" w:hAnsi="GHEA Grapalat"/>
                <w:sz w:val="22"/>
                <w:szCs w:val="22"/>
                <w:lang w:val="en-US"/>
              </w:rPr>
              <w:t>24</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w:t>
      </w:r>
      <w:r w:rsidR="009A7FA8">
        <w:rPr>
          <w:rFonts w:ascii="GHEA Grapalat" w:hAnsi="GHEA Grapalat"/>
          <w:spacing w:val="-6"/>
          <w:sz w:val="22"/>
          <w:szCs w:val="22"/>
        </w:rPr>
        <w:t xml:space="preserve">ния участвует в организованной </w:t>
      </w:r>
      <w:r w:rsidR="009A7FA8"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w:t>
      </w:r>
      <w:r w:rsidR="00A06327" w:rsidRPr="00A06327">
        <w:rPr>
          <w:rFonts w:ascii="GHEA Grapalat" w:hAnsi="GHEA Grapalat"/>
          <w:b/>
        </w:rPr>
        <w:t xml:space="preserve"> </w:t>
      </w:r>
      <w:r w:rsidR="00803A3E">
        <w:rPr>
          <w:rFonts w:ascii="GHEA Grapalat" w:hAnsi="GHEA Grapalat"/>
          <w:b/>
        </w:rPr>
        <w:t>ЕГС-BMAShDzB-24/</w:t>
      </w:r>
      <w:r w:rsidR="004963E4" w:rsidRPr="000B38F9">
        <w:rPr>
          <w:rFonts w:ascii="GHEA Grapalat" w:hAnsi="GHEA Grapalat"/>
          <w:b/>
        </w:rPr>
        <w:t>4</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w:t>
            </w:r>
            <w:r w:rsidR="007333A2">
              <w:rPr>
                <w:rFonts w:ascii="GHEA Grapalat" w:hAnsi="GHEA Grapalat"/>
              </w:rPr>
              <w:t>а представления: "___" ___ 2024</w:t>
            </w:r>
            <w:r w:rsidRPr="00B138F3">
              <w:rPr>
                <w:rFonts w:ascii="GHEA Grapalat" w:hAnsi="GHEA Grapalat"/>
              </w:rPr>
              <w:t>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333A2">
              <w:rPr>
                <w:rFonts w:ascii="GHEA Grapalat" w:hAnsi="GHEA Grapalat"/>
              </w:rPr>
              <w:t xml:space="preserve"> </w:t>
            </w:r>
            <w:r w:rsidR="007333A2" w:rsidRPr="00201A0E">
              <w:rPr>
                <w:rFonts w:ascii="GHEA Grapalat" w:hAnsi="GHEA Grapalat"/>
              </w:rPr>
              <w:t xml:space="preserve">:  </w:t>
            </w:r>
            <w:r w:rsidR="007333A2" w:rsidRPr="004C2B7B">
              <w:rPr>
                <w:rFonts w:ascii="GHEA Grapalat" w:hAnsi="GHEA Grapalat"/>
              </w:rPr>
              <w:t>ЗАО “Ергорсвет”</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B26FF7">
              <w:rPr>
                <w:rFonts w:ascii="GHEA Grapalat" w:hAnsi="GHEA Grapalat"/>
              </w:rPr>
              <w:t xml:space="preserve"> </w:t>
            </w:r>
            <w:r w:rsidR="00B26FF7" w:rsidRPr="004C2B7B">
              <w:rPr>
                <w:rFonts w:ascii="GHEA Grapalat" w:hAnsi="GHEA Grapalat"/>
              </w:rPr>
              <w:t>02504913</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26FF7">
              <w:rPr>
                <w:rFonts w:ascii="GHEA Grapalat" w:hAnsi="GHEA Grapalat"/>
              </w:rPr>
              <w:t xml:space="preserve"> </w:t>
            </w:r>
            <w:r w:rsidR="00B26FF7" w:rsidRPr="004C2B7B">
              <w:rPr>
                <w:rFonts w:ascii="GHEA Grapalat" w:hAnsi="GHEA Grapalat"/>
              </w:rPr>
              <w:t xml:space="preserve"> АРАРАТБАНК </w:t>
            </w:r>
            <w:r w:rsidR="00B26FF7" w:rsidRPr="00201A0E">
              <w:rPr>
                <w:rFonts w:ascii="GHEA Grapalat" w:hAnsi="GHEA Grapalat"/>
              </w:rPr>
              <w:t xml:space="preserve"> </w:t>
            </w:r>
            <w:r w:rsidR="00B26FF7" w:rsidRPr="004C2B7B">
              <w:rPr>
                <w:rFonts w:ascii="GHEA Grapalat" w:hAnsi="GHEA Grapalat"/>
              </w:rPr>
              <w:t>ОАО</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B26FF7">
              <w:rPr>
                <w:rFonts w:ascii="GHEA Grapalat" w:hAnsi="GHEA Grapalat"/>
              </w:rPr>
              <w:t xml:space="preserve"> </w:t>
            </w:r>
            <w:r w:rsidR="00B26FF7" w:rsidRPr="00201A0E">
              <w:rPr>
                <w:rFonts w:ascii="GHEA Grapalat" w:hAnsi="GHEA Grapalat"/>
              </w:rPr>
              <w:t xml:space="preserve"> </w:t>
            </w:r>
            <w:r w:rsidR="00B26FF7" w:rsidRPr="004C2B7B">
              <w:rPr>
                <w:rFonts w:ascii="GHEA Grapalat" w:hAnsi="GHEA Grapalat"/>
              </w:rPr>
              <w:t>1510004597930100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008B3547">
        <w:rPr>
          <w:rFonts w:ascii="GHEA Grapalat" w:hAnsi="GHEA Grapalat"/>
          <w:i/>
        </w:rPr>
        <w:br/>
        <w:t>под кодом "</w:t>
      </w:r>
      <w:r w:rsidR="00980A22">
        <w:rPr>
          <w:rFonts w:ascii="GHEA Grapalat" w:hAnsi="GHEA Grapalat"/>
          <w:i/>
        </w:rPr>
        <w:t>ЕГС-BMAShDzB-24/</w:t>
      </w:r>
      <w:r w:rsidR="004963E4" w:rsidRPr="000B38F9">
        <w:rPr>
          <w:rFonts w:ascii="GHEA Grapalat" w:hAnsi="GHEA Grapalat"/>
          <w:i/>
        </w:rPr>
        <w:t>4</w:t>
      </w:r>
      <w:r w:rsidRPr="00B138F3">
        <w:rPr>
          <w:rFonts w:ascii="GHEA Grapalat" w:hAnsi="GHEA Grapalat"/>
          <w:i/>
        </w:rPr>
        <w:t>"</w:t>
      </w:r>
      <w:r w:rsidRPr="00B138F3">
        <w:rPr>
          <w:rStyle w:val="FootnoteReference"/>
          <w:rFonts w:ascii="GHEA Grapalat" w:hAnsi="GHEA Grapalat"/>
          <w:i/>
        </w:rPr>
        <w:footnoteReference w:customMarkFollows="1" w:id="1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8B3547">
              <w:rPr>
                <w:rFonts w:ascii="GHEA Grapalat" w:hAnsi="GHEA Grapalat"/>
                <w:lang w:val="en-US"/>
              </w:rPr>
              <w:t>24</w:t>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w:t>
      </w:r>
      <w:r w:rsidR="00AA6B09">
        <w:rPr>
          <w:rFonts w:ascii="GHEA Grapalat" w:hAnsi="GHEA Grapalat"/>
          <w:spacing w:val="-6"/>
        </w:rPr>
        <w:t xml:space="preserve">ния участвует в организованной </w:t>
      </w:r>
      <w:r w:rsidR="00AA6B09" w:rsidRPr="00075E1E">
        <w:rPr>
          <w:rFonts w:ascii="GHEA Grapalat" w:hAnsi="GHEA Grapalat"/>
          <w:sz w:val="22"/>
          <w:lang w:eastAsia="en-US" w:bidi="ar-SA"/>
        </w:rPr>
        <w:t xml:space="preserve">ЗАО “Ергорсвет” </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A6B09">
        <w:rPr>
          <w:rFonts w:ascii="GHEA Grapalat" w:hAnsi="GHEA Grapalat"/>
          <w:b/>
        </w:rPr>
        <w:t>ЕГС-BMAShDzB-24/</w:t>
      </w:r>
      <w:r w:rsidR="004963E4" w:rsidRPr="000B38F9">
        <w:rPr>
          <w:rFonts w:ascii="GHEA Grapalat" w:hAnsi="GHEA Grapalat"/>
          <w:b/>
        </w:rPr>
        <w:t>4</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D48C1">
              <w:rPr>
                <w:rFonts w:ascii="GHEA Grapalat" w:hAnsi="GHEA Grapalat"/>
              </w:rPr>
              <w:t xml:space="preserve"> </w:t>
            </w:r>
            <w:r w:rsidR="00AD48C1" w:rsidRPr="004C2B7B">
              <w:rPr>
                <w:rFonts w:ascii="GHEA Grapalat" w:hAnsi="GHEA Grapalat"/>
              </w:rPr>
              <w:t xml:space="preserve"> ЗАО “Ергорсвет”</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D48C1">
              <w:rPr>
                <w:rFonts w:ascii="GHEA Grapalat" w:hAnsi="GHEA Grapalat"/>
              </w:rPr>
              <w:t xml:space="preserve"> </w:t>
            </w:r>
            <w:r w:rsidR="00AD48C1" w:rsidRPr="004C2B7B">
              <w:rPr>
                <w:rFonts w:ascii="GHEA Grapalat" w:hAnsi="GHEA Grapalat"/>
              </w:rPr>
              <w:t>02504913</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D48C1">
              <w:rPr>
                <w:rFonts w:ascii="GHEA Grapalat" w:hAnsi="GHEA Grapalat"/>
              </w:rPr>
              <w:t xml:space="preserve"> </w:t>
            </w:r>
            <w:r w:rsidR="00AD48C1" w:rsidRPr="004C2B7B">
              <w:rPr>
                <w:rFonts w:ascii="GHEA Grapalat" w:hAnsi="GHEA Grapalat"/>
              </w:rPr>
              <w:t xml:space="preserve"> АРАРАТБАНК </w:t>
            </w:r>
            <w:r w:rsidR="00AD48C1" w:rsidRPr="00201A0E">
              <w:rPr>
                <w:rFonts w:ascii="GHEA Grapalat" w:hAnsi="GHEA Grapalat"/>
              </w:rPr>
              <w:t xml:space="preserve"> </w:t>
            </w:r>
            <w:r w:rsidR="00AD48C1" w:rsidRPr="004C2B7B">
              <w:rPr>
                <w:rFonts w:ascii="GHEA Grapalat" w:hAnsi="GHEA Grapalat"/>
              </w:rPr>
              <w:t>ОАО</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D48C1">
              <w:rPr>
                <w:rFonts w:ascii="GHEA Grapalat" w:hAnsi="GHEA Grapalat"/>
              </w:rPr>
              <w:t xml:space="preserve"> </w:t>
            </w:r>
            <w:r w:rsidR="00AD48C1" w:rsidRPr="004C2B7B">
              <w:rPr>
                <w:rFonts w:ascii="GHEA Grapalat" w:hAnsi="GHEA Grapalat"/>
              </w:rPr>
              <w:t>1510004597930100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FB5E64" w:rsidRPr="000B38F9">
        <w:rPr>
          <w:rFonts w:ascii="GHEA Grapalat" w:hAnsi="GHEA Grapalat"/>
          <w:b/>
          <w:sz w:val="24"/>
          <w:szCs w:val="24"/>
        </w:rPr>
        <w:t>6</w:t>
      </w:r>
      <w:r w:rsidR="00A97676">
        <w:rPr>
          <w:rStyle w:val="FootnoteReference"/>
          <w:rFonts w:ascii="GHEA Grapalat" w:hAnsi="GHEA Grapalat" w:cs="Sylfaen"/>
          <w:b/>
          <w:sz w:val="24"/>
          <w:szCs w:val="24"/>
        </w:rPr>
        <w:footnoteReference w:customMarkFollows="1" w:id="17"/>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B3189">
        <w:rPr>
          <w:rFonts w:ascii="GHEA Grapalat" w:hAnsi="GHEA Grapalat"/>
          <w:b/>
          <w:sz w:val="24"/>
          <w:szCs w:val="24"/>
        </w:rPr>
        <w:t>"</w:t>
      </w:r>
      <w:r w:rsidR="00242690">
        <w:rPr>
          <w:rFonts w:ascii="GHEA Grapalat" w:hAnsi="GHEA Grapalat"/>
          <w:b/>
          <w:sz w:val="24"/>
          <w:szCs w:val="24"/>
        </w:rPr>
        <w:t>ЕГС-BMAShDzB-24/</w:t>
      </w:r>
      <w:r w:rsidR="004963E4" w:rsidRPr="000B38F9">
        <w:rPr>
          <w:rFonts w:ascii="GHEA Grapalat" w:hAnsi="GHEA Grapalat"/>
          <w:b/>
          <w:sz w:val="24"/>
          <w:szCs w:val="24"/>
        </w:rPr>
        <w:t>4</w:t>
      </w:r>
      <w:r>
        <w:rPr>
          <w:rFonts w:ascii="GHEA Grapalat" w:hAnsi="GHEA Grapalat"/>
          <w:b/>
          <w:sz w:val="24"/>
          <w:szCs w:val="24"/>
        </w:rPr>
        <w:t xml:space="preserve">" </w:t>
      </w:r>
    </w:p>
    <w:p w:rsidR="00FB5E64" w:rsidRDefault="00FB5E64" w:rsidP="00570484">
      <w:pPr>
        <w:widowControl w:val="0"/>
        <w:spacing w:after="160" w:line="360" w:lineRule="auto"/>
        <w:ind w:firstLine="567"/>
        <w:jc w:val="center"/>
        <w:rPr>
          <w:rFonts w:ascii="GHEA Grapalat" w:hAnsi="GHEA Grapalat"/>
          <w:b/>
        </w:rPr>
      </w:pPr>
    </w:p>
    <w:p w:rsidR="00570484" w:rsidRPr="001F7081" w:rsidRDefault="00570484" w:rsidP="00570484">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НА ВЫПОЛНЕНИЕ ПОДРЯДНЫХ РАБОТ </w:t>
      </w:r>
    </w:p>
    <w:p w:rsidR="00570484" w:rsidRPr="000B38F9" w:rsidRDefault="00570484" w:rsidP="00570484">
      <w:pPr>
        <w:widowControl w:val="0"/>
        <w:spacing w:after="160"/>
        <w:ind w:firstLine="567"/>
        <w:jc w:val="center"/>
        <w:rPr>
          <w:rFonts w:ascii="GHEA Grapalat" w:hAnsi="GHEA Grapalat"/>
          <w:b/>
        </w:rPr>
      </w:pPr>
      <w:r>
        <w:rPr>
          <w:rFonts w:ascii="GHEA Grapalat" w:hAnsi="GHEA Grapalat"/>
          <w:b/>
        </w:rPr>
        <w:t xml:space="preserve">№ </w:t>
      </w:r>
      <w:r w:rsidRPr="006722F4">
        <w:rPr>
          <w:rFonts w:ascii="GHEA Grapalat" w:hAnsi="GHEA Grapalat"/>
          <w:b/>
        </w:rPr>
        <w:t>ЕГС-BMAShDzB-2</w:t>
      </w:r>
      <w:r w:rsidRPr="000B38F9">
        <w:rPr>
          <w:rFonts w:ascii="GHEA Grapalat" w:hAnsi="GHEA Grapalat"/>
          <w:b/>
        </w:rPr>
        <w:t>4</w:t>
      </w:r>
      <w:r w:rsidRPr="006722F4">
        <w:rPr>
          <w:rFonts w:ascii="GHEA Grapalat" w:hAnsi="GHEA Grapalat"/>
          <w:b/>
        </w:rPr>
        <w:t>/</w:t>
      </w:r>
      <w:r w:rsidR="004963E4" w:rsidRPr="000B38F9">
        <w:rPr>
          <w:rFonts w:ascii="GHEA Grapalat" w:hAnsi="GHEA Grapalat"/>
          <w:b/>
        </w:rPr>
        <w:t>4</w:t>
      </w:r>
    </w:p>
    <w:p w:rsidR="00570484" w:rsidRPr="001F7081" w:rsidRDefault="00570484" w:rsidP="00570484">
      <w:pPr>
        <w:widowControl w:val="0"/>
        <w:spacing w:after="160"/>
        <w:ind w:firstLine="567"/>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570484" w:rsidRPr="00B138F3" w:rsidTr="00570484">
        <w:tc>
          <w:tcPr>
            <w:tcW w:w="4643" w:type="dxa"/>
          </w:tcPr>
          <w:p w:rsidR="00570484" w:rsidRPr="00002699" w:rsidRDefault="00570484" w:rsidP="000A5E21">
            <w:pPr>
              <w:widowControl w:val="0"/>
              <w:spacing w:after="160"/>
              <w:rPr>
                <w:rFonts w:ascii="GHEA Grapalat" w:hAnsi="GHEA Grapalat" w:cs="Sylfaen"/>
                <w:lang w:val="en-US"/>
              </w:rPr>
            </w:pPr>
            <w:r w:rsidRPr="001F7081">
              <w:rPr>
                <w:rFonts w:ascii="GHEA Grapalat" w:hAnsi="GHEA Grapalat"/>
              </w:rPr>
              <w:tab/>
            </w:r>
            <w:r w:rsidRPr="00B138F3">
              <w:rPr>
                <w:rFonts w:ascii="GHEA Grapalat" w:hAnsi="GHEA Grapalat"/>
              </w:rPr>
              <w:t>Г</w:t>
            </w:r>
            <w:r>
              <w:rPr>
                <w:rFonts w:ascii="GHEA Grapalat" w:hAnsi="GHEA Grapalat"/>
                <w:lang w:val="en-US"/>
              </w:rPr>
              <w:t>. Ереван</w:t>
            </w:r>
          </w:p>
        </w:tc>
        <w:tc>
          <w:tcPr>
            <w:tcW w:w="4644" w:type="dxa"/>
          </w:tcPr>
          <w:p w:rsidR="00570484" w:rsidRPr="00B138F3" w:rsidRDefault="00570484" w:rsidP="000A5E21">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24</w:t>
            </w:r>
            <w:r w:rsidRPr="00B138F3">
              <w:rPr>
                <w:rFonts w:ascii="GHEA Grapalat" w:hAnsi="GHEA Grapalat"/>
                <w:lang w:val="en-US"/>
              </w:rPr>
              <w:tab/>
            </w:r>
            <w:r w:rsidRPr="00B138F3">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242690" w:rsidRDefault="00242690" w:rsidP="00242690">
      <w:pPr>
        <w:ind w:firstLine="708"/>
        <w:jc w:val="both"/>
        <w:rPr>
          <w:ins w:id="7" w:author="Inesa Kocharyan" w:date="2024-02-09T17:30:00Z"/>
          <w:rFonts w:ascii="GHEA Grapalat" w:hAnsi="GHEA Grapalat"/>
        </w:rPr>
      </w:pPr>
      <w:r>
        <w:rPr>
          <w:rFonts w:ascii="GHEA Grapalat" w:hAnsi="GHEA Grapalat"/>
        </w:rPr>
        <w:t>1.1.</w:t>
      </w:r>
      <w:r>
        <w:rPr>
          <w:rFonts w:ascii="GHEA Grapalat" w:hAnsi="GHEA Grapalat"/>
        </w:rPr>
        <w:tab/>
        <w:t>Подрядчик обязуется в установленном настоящим Договором порядке,</w:t>
      </w:r>
      <w:r>
        <w:rPr>
          <w:rFonts w:ascii="Courier New" w:hAnsi="Courier New" w:cs="Courier New"/>
        </w:rPr>
        <w:t xml:space="preserve"> </w:t>
      </w:r>
      <w:r>
        <w:rPr>
          <w:rFonts w:ascii="GHEA Grapalat" w:hAnsi="GHEA Grapalat"/>
        </w:rPr>
        <w:t xml:space="preserve">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 </w:t>
      </w:r>
      <w:r w:rsidRPr="000B38F9">
        <w:rPr>
          <w:rFonts w:ascii="GHEA Grapalat" w:hAnsi="GHEA Grapalat"/>
        </w:rPr>
        <w:t xml:space="preserve">по </w:t>
      </w:r>
      <w:r w:rsidR="00DC10F7" w:rsidRPr="00DC10F7">
        <w:rPr>
          <w:rFonts w:ascii="GHEA Grapalat" w:hAnsi="GHEA Grapalat"/>
          <w:b/>
          <w:sz w:val="26"/>
        </w:rPr>
        <w:t>Текущи</w:t>
      </w:r>
      <w:r w:rsidR="00DC10F7" w:rsidRPr="000B38F9">
        <w:rPr>
          <w:rFonts w:ascii="GHEA Grapalat" w:hAnsi="GHEA Grapalat"/>
          <w:b/>
          <w:sz w:val="26"/>
        </w:rPr>
        <w:t>х</w:t>
      </w:r>
      <w:r w:rsidR="00DC10F7" w:rsidRPr="00DC10F7">
        <w:rPr>
          <w:rFonts w:ascii="GHEA Grapalat" w:hAnsi="GHEA Grapalat"/>
          <w:b/>
          <w:sz w:val="26"/>
        </w:rPr>
        <w:t xml:space="preserve"> ремонтны</w:t>
      </w:r>
      <w:r w:rsidR="00DC10F7" w:rsidRPr="000B38F9">
        <w:rPr>
          <w:rFonts w:ascii="GHEA Grapalat" w:hAnsi="GHEA Grapalat"/>
          <w:b/>
          <w:sz w:val="26"/>
        </w:rPr>
        <w:t>х</w:t>
      </w:r>
      <w:r w:rsidR="00DC10F7" w:rsidRPr="00DC10F7">
        <w:rPr>
          <w:rFonts w:ascii="GHEA Grapalat" w:hAnsi="GHEA Grapalat"/>
          <w:b/>
          <w:sz w:val="26"/>
        </w:rPr>
        <w:t xml:space="preserve"> рабо</w:t>
      </w:r>
      <w:r w:rsidR="00DC10F7">
        <w:rPr>
          <w:rFonts w:ascii="GHEA Grapalat" w:hAnsi="GHEA Grapalat"/>
          <w:b/>
          <w:sz w:val="26"/>
        </w:rPr>
        <w:t xml:space="preserve">т здания ЗАО </w:t>
      </w:r>
      <w:r w:rsidR="00DC10F7" w:rsidRPr="00DC10F7">
        <w:rPr>
          <w:rFonts w:ascii="GHEA Grapalat" w:hAnsi="GHEA Grapalat"/>
          <w:b/>
          <w:sz w:val="26"/>
        </w:rPr>
        <w:t>Ергорсвет</w:t>
      </w:r>
      <w:r w:rsidR="00DC10F7" w:rsidRPr="00DC10F7">
        <w:rPr>
          <w:rFonts w:ascii="GHEA Grapalat" w:hAnsi="GHEA Grapalat"/>
          <w:b/>
          <w:u w:val="single"/>
          <w:vertAlign w:val="subscript"/>
        </w:rPr>
        <w:t xml:space="preserve"> </w:t>
      </w:r>
      <w:r>
        <w:rPr>
          <w:rFonts w:ascii="GHEA Grapalat" w:hAnsi="GHEA Grapalat"/>
        </w:rPr>
        <w:t>(далее — работа), а Заказчик обязуется принимать выполненную работу и платить за нее.</w:t>
      </w:r>
    </w:p>
    <w:p w:rsidR="00242690" w:rsidRPr="000B38F9" w:rsidRDefault="00242690" w:rsidP="00242690">
      <w:pPr>
        <w:widowControl w:val="0"/>
        <w:spacing w:after="160" w:line="360" w:lineRule="auto"/>
        <w:jc w:val="both"/>
        <w:rPr>
          <w:rFonts w:ascii="GHEA Grapalat" w:hAnsi="GHEA Grapalat"/>
        </w:rPr>
      </w:pPr>
      <w:r>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Pr>
          <w:rFonts w:ascii="GHEA Grapalat" w:hAnsi="GHEA Grapalat"/>
          <w:b/>
        </w:rPr>
        <w:t>ЕГС-BMAShDzB-24/</w:t>
      </w:r>
      <w:r w:rsidR="0020727F">
        <w:rPr>
          <w:rFonts w:ascii="GHEA Grapalat" w:hAnsi="GHEA Grapalat"/>
          <w:b/>
        </w:rPr>
        <w:t>4</w:t>
      </w:r>
      <w:r w:rsidRPr="000B38F9">
        <w:rPr>
          <w:rFonts w:ascii="GHEA Grapalat" w:hAnsi="GHEA Grapalat"/>
          <w:b/>
        </w:rPr>
        <w:t>.</w:t>
      </w:r>
    </w:p>
    <w:p w:rsidR="00242690" w:rsidRPr="009F3DC7" w:rsidRDefault="00242690" w:rsidP="00C8362F">
      <w:pPr>
        <w:ind w:firstLine="708"/>
        <w:jc w:val="both"/>
        <w:rPr>
          <w:rFonts w:ascii="GHEA Grapalat" w:hAnsi="GHEA Grapalat"/>
        </w:rPr>
      </w:pP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51455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r w:rsidR="00514559" w:rsidRPr="000B38F9">
        <w:rPr>
          <w:rFonts w:ascii="GHEA Grapalat" w:hAnsi="GHEA Grapalat"/>
          <w:spacing w:val="6"/>
        </w:rPr>
        <w:t xml:space="preserve"> с</w:t>
      </w:r>
      <w:r w:rsidR="00514559">
        <w:rPr>
          <w:rFonts w:ascii="GHEA Grapalat" w:hAnsi="GHEA Grapalat"/>
        </w:rPr>
        <w:t xml:space="preserve">огласно </w:t>
      </w:r>
      <w:r w:rsidR="00514559" w:rsidRPr="000B38F9">
        <w:rPr>
          <w:rFonts w:ascii="GHEA Grapalat" w:hAnsi="GHEA Grapalat"/>
        </w:rPr>
        <w:t>П</w:t>
      </w:r>
      <w:r w:rsidR="00C8362F" w:rsidRPr="00C8362F">
        <w:rPr>
          <w:rFonts w:ascii="GHEA Grapalat" w:hAnsi="GHEA Grapalat"/>
        </w:rPr>
        <w:t>риложению 2.</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w:t>
      </w:r>
      <w:r w:rsidRPr="009F3DC7">
        <w:rPr>
          <w:rFonts w:ascii="GHEA Grapalat" w:hAnsi="GHEA Grapalat"/>
        </w:rPr>
        <w:lastRenderedPageBreak/>
        <w:t xml:space="preserve">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DD6BD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570484" w:rsidRPr="000B38F9">
        <w:rPr>
          <w:rFonts w:ascii="GHEA Grapalat" w:hAnsi="GHEA Grapalat"/>
        </w:rPr>
        <w:t>365</w:t>
      </w:r>
      <w:r w:rsidRPr="009F3DC7">
        <w:rPr>
          <w:rFonts w:ascii="GHEA Grapalat" w:hAnsi="GHEA Grapalat"/>
        </w:rPr>
        <w:t xml:space="preserve">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8"/>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sidR="00570484" w:rsidRPr="00A83862">
        <w:rPr>
          <w:rFonts w:ascii="GHEA Grapalat" w:hAnsi="GHEA Grapalat"/>
        </w:rPr>
        <w:t>0</w:t>
      </w:r>
      <w:r>
        <w:rPr>
          <w:rFonts w:ascii="GHEA Grapalat" w:hAnsi="GHEA Grapalat"/>
        </w:rPr>
        <w:t>.</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lastRenderedPageBreak/>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93193B" w:rsidRPr="00A83862">
        <w:rPr>
          <w:rFonts w:ascii="GHEA Grapalat" w:hAnsi="GHEA Grapalat"/>
        </w:rPr>
        <w:t>2</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93193B" w:rsidRPr="00A8386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w:t>
      </w:r>
      <w:r w:rsidR="0032067F" w:rsidRPr="007667CA">
        <w:rPr>
          <w:rFonts w:ascii="GHEA Grapalat" w:hAnsi="GHEA Grapalat"/>
        </w:rPr>
        <w:lastRenderedPageBreak/>
        <w:t>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w:t>
      </w:r>
      <w:r>
        <w:rPr>
          <w:rFonts w:ascii="GHEA Grapalat" w:hAnsi="GHEA Grapalat"/>
          <w:sz w:val="24"/>
          <w:szCs w:val="24"/>
        </w:rPr>
        <w:lastRenderedPageBreak/>
        <w:t>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4D209C" w:rsidRPr="00A542E3" w:rsidRDefault="004D209C" w:rsidP="004D209C">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4D209C" w:rsidRPr="00A542E3" w:rsidRDefault="004D209C" w:rsidP="004D209C">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4D209C" w:rsidRPr="00D5595C" w:rsidRDefault="004D209C" w:rsidP="004D209C">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4D209C" w:rsidRPr="00A542E3" w:rsidRDefault="004D209C" w:rsidP="004D209C">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Pr>
          <w:rStyle w:val="FootnoteReference"/>
          <w:rFonts w:ascii="GHEA Grapalat" w:hAnsi="GHEA Grapalat"/>
        </w:rPr>
        <w:footnoteReference w:customMarkFollows="1" w:id="19"/>
        <w:t>28</w:t>
      </w:r>
      <w:r w:rsidRPr="00A542E3">
        <w:rPr>
          <w:rFonts w:ascii="GHEA Grapalat" w:hAnsi="GHEA Grapalat"/>
        </w:rPr>
        <w:t>.</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93193B" w:rsidRDefault="00BB28C8" w:rsidP="0093193B">
      <w:pPr>
        <w:widowControl w:val="0"/>
        <w:spacing w:after="160" w:line="360" w:lineRule="auto"/>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0093193B" w:rsidRPr="009F3DC7">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w:t>
      </w:r>
      <w:r w:rsidR="0093193B" w:rsidRPr="001F7081">
        <w:rPr>
          <w:rFonts w:ascii="GHEA Grapalat" w:hAnsi="GHEA Grapalat"/>
        </w:rPr>
        <w:t xml:space="preserve">. </w:t>
      </w:r>
      <w:r w:rsidR="0093193B" w:rsidRPr="007F5FB4">
        <w:rPr>
          <w:rFonts w:ascii="GHEA Grapalat" w:hAnsi="GHEA Grapalat"/>
        </w:rPr>
        <w:t>Оплата производится в течени</w:t>
      </w:r>
      <w:r w:rsidR="0093193B" w:rsidRPr="00C90F08">
        <w:rPr>
          <w:rFonts w:ascii="GHEA Grapalat" w:hAnsi="GHEA Grapalat"/>
        </w:rPr>
        <w:t>и</w:t>
      </w:r>
      <w:r w:rsidR="0093193B">
        <w:rPr>
          <w:rFonts w:ascii="GHEA Grapalat" w:hAnsi="GHEA Grapalat"/>
        </w:rPr>
        <w:t xml:space="preserve"> 5</w:t>
      </w:r>
      <w:r w:rsidR="0093193B" w:rsidRPr="007F5FB4">
        <w:rPr>
          <w:rFonts w:ascii="GHEA Grapalat" w:hAnsi="GHEA Grapalat"/>
        </w:rPr>
        <w:t xml:space="preserve"> (</w:t>
      </w:r>
      <w:r w:rsidR="0093193B" w:rsidRPr="00A83862">
        <w:rPr>
          <w:rFonts w:ascii="GHEA Grapalat" w:hAnsi="GHEA Grapalat"/>
        </w:rPr>
        <w:t>пя</w:t>
      </w:r>
      <w:r w:rsidR="0093193B" w:rsidRPr="007F5FB4">
        <w:rPr>
          <w:rFonts w:ascii="GHEA Grapalat" w:hAnsi="GHEA Grapalat"/>
        </w:rPr>
        <w:t xml:space="preserve">ти) </w:t>
      </w:r>
      <w:r w:rsidR="00657BFF">
        <w:rPr>
          <w:rFonts w:ascii="GHEA Grapalat" w:hAnsi="GHEA Grapalat"/>
        </w:rPr>
        <w:t>рабочих</w:t>
      </w:r>
      <w:r w:rsidR="00657BFF" w:rsidRPr="007F5FB4">
        <w:rPr>
          <w:rFonts w:ascii="GHEA Grapalat" w:hAnsi="GHEA Grapalat"/>
        </w:rPr>
        <w:t xml:space="preserve"> </w:t>
      </w:r>
      <w:r w:rsidR="0093193B" w:rsidRPr="007F5FB4">
        <w:rPr>
          <w:rFonts w:ascii="GHEA Grapalat" w:hAnsi="GHEA Grapalat"/>
        </w:rPr>
        <w:t xml:space="preserve">дней </w:t>
      </w:r>
      <w:r w:rsidR="0093193B" w:rsidRPr="0095542C">
        <w:rPr>
          <w:rFonts w:ascii="GHEA Grapalat" w:hAnsi="GHEA Grapalat"/>
        </w:rPr>
        <w:t xml:space="preserve">с момента принятия </w:t>
      </w:r>
      <w:r w:rsidR="0093193B" w:rsidRPr="001F7081">
        <w:rPr>
          <w:rFonts w:ascii="GHEA Grapalat" w:hAnsi="GHEA Grapalat"/>
        </w:rPr>
        <w:t>работ</w:t>
      </w:r>
      <w:r w:rsidR="0093193B" w:rsidRPr="0095542C">
        <w:rPr>
          <w:rFonts w:ascii="GHEA Grapalat" w:hAnsi="GHEA Grapalat"/>
        </w:rPr>
        <w:t xml:space="preserve"> </w:t>
      </w:r>
      <w:r w:rsidR="0093193B" w:rsidRPr="00CC54ED">
        <w:rPr>
          <w:rFonts w:ascii="GHEA Grapalat" w:hAnsi="GHEA Grapalat"/>
        </w:rPr>
        <w:t>З</w:t>
      </w:r>
      <w:r w:rsidR="0093193B" w:rsidRPr="001F7081">
        <w:rPr>
          <w:rFonts w:ascii="GHEA Grapalat" w:hAnsi="GHEA Grapalat"/>
        </w:rPr>
        <w:t>аказчиком</w:t>
      </w:r>
      <w:r w:rsidR="0093193B" w:rsidRPr="00016450">
        <w:rPr>
          <w:rFonts w:ascii="GHEA Grapalat" w:hAnsi="GHEA Grapalat"/>
        </w:rPr>
        <w:t xml:space="preserve"> (Приложение № </w:t>
      </w:r>
      <w:r w:rsidR="0093193B" w:rsidRPr="001F7081">
        <w:rPr>
          <w:rFonts w:ascii="GHEA Grapalat" w:hAnsi="GHEA Grapalat"/>
        </w:rPr>
        <w:t>3</w:t>
      </w:r>
      <w:r w:rsidR="0093193B" w:rsidRPr="00016450">
        <w:rPr>
          <w:rFonts w:ascii="GHEA Grapalat" w:hAnsi="GHEA Grapalat"/>
        </w:rPr>
        <w:t>)</w:t>
      </w:r>
      <w:r w:rsidR="0093193B" w:rsidRPr="007F5FB4">
        <w:rPr>
          <w:rFonts w:ascii="GHEA Grapalat" w:hAnsi="GHEA Grapalat"/>
        </w:rPr>
        <w:t>.</w:t>
      </w:r>
    </w:p>
    <w:p w:rsidR="00050C5B" w:rsidRDefault="00050C5B" w:rsidP="0093193B">
      <w:pPr>
        <w:widowControl w:val="0"/>
        <w:spacing w:after="160" w:line="360" w:lineRule="auto"/>
        <w:jc w:val="both"/>
        <w:rPr>
          <w:rFonts w:ascii="GHEA Grapalat" w:hAnsi="GHEA Grapalat"/>
        </w:rPr>
      </w:pPr>
      <w:r w:rsidRPr="00050C5B">
        <w:rPr>
          <w:rFonts w:ascii="GHEA Grapalat" w:hAnsi="GHEA Grapalat"/>
          <w:b/>
        </w:rPr>
        <w:t xml:space="preserve">5.3.1 </w:t>
      </w:r>
      <w:r w:rsidRPr="00050C5B">
        <w:rPr>
          <w:rFonts w:ascii="GHEA Grapalat" w:hAnsi="GHEA Grapalat"/>
        </w:rPr>
        <w:t>Подрядчик может предоставлять Заказчику промежуточные платежные документы не ранее одного раза в месяц в соответствии с п. 4.1.</w:t>
      </w:r>
    </w:p>
    <w:p w:rsidR="003E7C27" w:rsidRPr="00BA2FCF" w:rsidRDefault="003E7C27" w:rsidP="003E7C27">
      <w:pPr>
        <w:pStyle w:val="HTMLPreformatted"/>
        <w:shd w:val="clear" w:color="auto" w:fill="F8F9FA"/>
        <w:spacing w:line="540" w:lineRule="atLeast"/>
        <w:jc w:val="both"/>
        <w:rPr>
          <w:rFonts w:ascii="GHEA Grapalat" w:hAnsi="GHEA Grapalat" w:cs="Times New Roman"/>
          <w:b/>
          <w:sz w:val="24"/>
          <w:szCs w:val="24"/>
          <w:lang w:val="ru-RU" w:eastAsia="ru-RU" w:bidi="ru-RU"/>
        </w:rPr>
      </w:pPr>
      <w:r w:rsidRPr="00BA2FCF">
        <w:rPr>
          <w:rFonts w:ascii="GHEA Grapalat" w:hAnsi="GHEA Grapalat"/>
          <w:b/>
          <w:lang w:val="ru-RU"/>
        </w:rPr>
        <w:lastRenderedPageBreak/>
        <w:t xml:space="preserve">5.4 </w:t>
      </w:r>
      <w:r w:rsidRPr="00BA2FCF">
        <w:rPr>
          <w:rFonts w:ascii="GHEA Grapalat" w:hAnsi="GHEA Grapalat" w:cs="Times New Roman"/>
          <w:b/>
          <w:sz w:val="24"/>
          <w:szCs w:val="24"/>
          <w:lang w:val="ru-RU" w:eastAsia="ru-RU" w:bidi="ru-RU"/>
        </w:rPr>
        <w:t xml:space="preserve">В рамках договора за исполнительные акты платежи осуществляются по следующей формуле: </w:t>
      </w:r>
    </w:p>
    <w:p w:rsidR="003E7C27" w:rsidRPr="00BA2FCF" w:rsidRDefault="003E7C27" w:rsidP="003E7C27">
      <w:pPr>
        <w:pStyle w:val="norm"/>
        <w:widowControl w:val="0"/>
        <w:spacing w:line="240" w:lineRule="auto"/>
        <w:ind w:firstLine="567"/>
        <w:contextualSpacing/>
        <w:rPr>
          <w:rFonts w:ascii="GHEA Grapalat" w:hAnsi="GHEA Grapalat"/>
          <w:b/>
          <w:sz w:val="24"/>
          <w:szCs w:val="24"/>
        </w:rPr>
      </w:pPr>
      <w:r w:rsidRPr="00BA2FCF">
        <w:rPr>
          <w:rFonts w:ascii="GHEA Grapalat" w:hAnsi="GHEA Grapalat"/>
          <w:b/>
          <w:sz w:val="24"/>
          <w:szCs w:val="24"/>
        </w:rPr>
        <w:t>ВС= ЦУ/СЦxОР где:</w:t>
      </w:r>
    </w:p>
    <w:p w:rsidR="003E7C27" w:rsidRPr="00BA2FCF" w:rsidRDefault="003E7C27" w:rsidP="003E7C27">
      <w:pPr>
        <w:pStyle w:val="HTMLPreformatted"/>
        <w:shd w:val="clear" w:color="auto" w:fill="F8F9FA"/>
        <w:spacing w:line="540" w:lineRule="atLeast"/>
        <w:rPr>
          <w:rFonts w:ascii="GHEA Grapalat" w:hAnsi="GHEA Grapalat" w:cs="Times New Roman"/>
          <w:b/>
          <w:sz w:val="24"/>
          <w:szCs w:val="24"/>
          <w:lang w:val="ru-RU" w:eastAsia="ru-RU" w:bidi="ru-RU"/>
        </w:rPr>
      </w:pPr>
      <w:r w:rsidRPr="00BA2FCF">
        <w:rPr>
          <w:rFonts w:ascii="GHEA Grapalat" w:hAnsi="GHEA Grapalat" w:cs="Times New Roman"/>
          <w:b/>
          <w:sz w:val="24"/>
          <w:szCs w:val="24"/>
          <w:lang w:val="ru-RU" w:eastAsia="ru-RU" w:bidi="ru-RU"/>
        </w:rPr>
        <w:t>ЦУ - цена, указанная в пункте 5.1 договора (если включено более одного лота, то цена данного лота);</w:t>
      </w:r>
    </w:p>
    <w:p w:rsidR="003E7C27" w:rsidRPr="00BA2FCF" w:rsidRDefault="003E7C27" w:rsidP="003E7C27">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СЦ-сметная цена строительных работ, опубликованная в настоящем приглашении,</w:t>
      </w:r>
    </w:p>
    <w:p w:rsidR="003E7C27" w:rsidRPr="00BA2FCF" w:rsidRDefault="003E7C27" w:rsidP="003E7C27">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ОР - объем работ, представленный данным исполнительным актом, в денежном выражении,</w:t>
      </w:r>
    </w:p>
    <w:p w:rsidR="003E7C27" w:rsidRPr="00BA2FCF" w:rsidRDefault="003E7C27" w:rsidP="003E7C27">
      <w:pPr>
        <w:widowControl w:val="0"/>
        <w:tabs>
          <w:tab w:val="num" w:pos="1134"/>
        </w:tabs>
        <w:spacing w:line="360" w:lineRule="auto"/>
        <w:ind w:firstLine="567"/>
        <w:jc w:val="both"/>
        <w:rPr>
          <w:rFonts w:ascii="GHEA Grapalat" w:hAnsi="GHEA Grapalat"/>
          <w:b/>
        </w:rPr>
      </w:pPr>
      <w:r w:rsidRPr="00BA2FCF">
        <w:rPr>
          <w:rFonts w:ascii="GHEA Grapalat" w:hAnsi="GHEA Grapalat"/>
          <w:b/>
        </w:rPr>
        <w:t>ВС-сумма, выплачиваемая за работы, указанные в объемной ведомость-смете.</w:t>
      </w:r>
    </w:p>
    <w:p w:rsidR="003E7C27" w:rsidRPr="00050C5B" w:rsidRDefault="003E7C27" w:rsidP="0093193B">
      <w:pPr>
        <w:widowControl w:val="0"/>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0"/>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 xml:space="preserve">договора пеня и штраф исчисляются </w:t>
      </w:r>
      <w:r w:rsidRPr="009F3DC7">
        <w:rPr>
          <w:rFonts w:ascii="GHEA Grapalat" w:hAnsi="GHEA Grapalat"/>
        </w:rPr>
        <w:lastRenderedPageBreak/>
        <w:t>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9464" w:type="dxa"/>
        <w:tblLook w:val="04A0" w:firstRow="1" w:lastRow="0" w:firstColumn="1" w:lastColumn="0" w:noHBand="0" w:noVBand="1"/>
      </w:tblPr>
      <w:tblGrid>
        <w:gridCol w:w="1101"/>
        <w:gridCol w:w="4161"/>
        <w:gridCol w:w="4202"/>
      </w:tblGrid>
      <w:tr w:rsidR="006263C5" w:rsidTr="00431DDD">
        <w:tc>
          <w:tcPr>
            <w:tcW w:w="110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16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420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431DDD" w:rsidTr="00431DDD">
        <w:tc>
          <w:tcPr>
            <w:tcW w:w="1101" w:type="dxa"/>
            <w:tcBorders>
              <w:top w:val="single" w:sz="4" w:space="0" w:color="auto"/>
              <w:left w:val="single" w:sz="4" w:space="0" w:color="auto"/>
              <w:bottom w:val="single" w:sz="4" w:space="0" w:color="auto"/>
              <w:right w:val="single" w:sz="4" w:space="0" w:color="auto"/>
            </w:tcBorders>
          </w:tcPr>
          <w:p w:rsidR="00431DDD" w:rsidRPr="00BF695E" w:rsidRDefault="00431DDD" w:rsidP="00431DDD">
            <w:pPr>
              <w:tabs>
                <w:tab w:val="center" w:pos="5342"/>
              </w:tabs>
              <w:spacing w:before="100" w:beforeAutospacing="1"/>
              <w:jc w:val="center"/>
              <w:rPr>
                <w:rFonts w:ascii="GHEA Grapalat" w:eastAsiaTheme="minorHAnsi" w:hAnsi="GHEA Grapalat"/>
                <w:sz w:val="20"/>
                <w:szCs w:val="20"/>
              </w:rPr>
            </w:pPr>
            <w:r w:rsidRPr="00BF695E">
              <w:rPr>
                <w:rFonts w:ascii="GHEA Grapalat" w:eastAsiaTheme="minorHAnsi" w:hAnsi="GHEA Grapalat"/>
                <w:sz w:val="20"/>
                <w:szCs w:val="20"/>
              </w:rPr>
              <w:t>1</w:t>
            </w:r>
          </w:p>
        </w:tc>
        <w:tc>
          <w:tcPr>
            <w:tcW w:w="4161" w:type="dxa"/>
            <w:tcBorders>
              <w:top w:val="single" w:sz="4" w:space="0" w:color="auto"/>
              <w:left w:val="single" w:sz="4" w:space="0" w:color="auto"/>
              <w:bottom w:val="single" w:sz="4" w:space="0" w:color="auto"/>
              <w:right w:val="single" w:sz="4" w:space="0" w:color="auto"/>
            </w:tcBorders>
          </w:tcPr>
          <w:p w:rsidR="00431DDD" w:rsidRPr="00113335" w:rsidRDefault="00431DDD" w:rsidP="00431DDD">
            <w:r w:rsidRPr="00113335">
              <w:t>Неправильная организация и оснащение строительной площадки</w:t>
            </w:r>
          </w:p>
        </w:tc>
        <w:tc>
          <w:tcPr>
            <w:tcW w:w="4202" w:type="dxa"/>
            <w:tcBorders>
              <w:top w:val="single" w:sz="4" w:space="0" w:color="auto"/>
              <w:left w:val="single" w:sz="4" w:space="0" w:color="auto"/>
              <w:bottom w:val="single" w:sz="4" w:space="0" w:color="auto"/>
              <w:right w:val="single" w:sz="4" w:space="0" w:color="auto"/>
            </w:tcBorders>
          </w:tcPr>
          <w:p w:rsidR="00431DDD" w:rsidRPr="00C54EAD" w:rsidRDefault="00431DDD" w:rsidP="00431DDD">
            <w:r w:rsidRPr="00C54EAD">
              <w:t>Неустойка - в размере 0,5% от цены договора</w:t>
            </w:r>
          </w:p>
        </w:tc>
      </w:tr>
      <w:tr w:rsidR="00431DDD" w:rsidTr="00431DDD">
        <w:tc>
          <w:tcPr>
            <w:tcW w:w="1101" w:type="dxa"/>
            <w:tcBorders>
              <w:top w:val="single" w:sz="4" w:space="0" w:color="auto"/>
              <w:left w:val="single" w:sz="4" w:space="0" w:color="auto"/>
              <w:bottom w:val="single" w:sz="4" w:space="0" w:color="auto"/>
              <w:right w:val="single" w:sz="4" w:space="0" w:color="auto"/>
            </w:tcBorders>
          </w:tcPr>
          <w:p w:rsidR="00431DDD" w:rsidRPr="00BF695E" w:rsidRDefault="00431DDD" w:rsidP="00431DDD">
            <w:pPr>
              <w:tabs>
                <w:tab w:val="center" w:pos="5342"/>
              </w:tabs>
              <w:spacing w:before="100" w:beforeAutospacing="1"/>
              <w:jc w:val="center"/>
              <w:rPr>
                <w:rFonts w:ascii="GHEA Grapalat" w:eastAsiaTheme="minorHAnsi" w:hAnsi="GHEA Grapalat"/>
                <w:sz w:val="20"/>
                <w:szCs w:val="20"/>
              </w:rPr>
            </w:pPr>
            <w:r w:rsidRPr="00BF695E">
              <w:rPr>
                <w:rFonts w:ascii="GHEA Grapalat" w:eastAsiaTheme="minorHAnsi" w:hAnsi="GHEA Grapalat"/>
                <w:sz w:val="20"/>
                <w:szCs w:val="20"/>
              </w:rPr>
              <w:t>2</w:t>
            </w:r>
          </w:p>
        </w:tc>
        <w:tc>
          <w:tcPr>
            <w:tcW w:w="4161" w:type="dxa"/>
            <w:tcBorders>
              <w:top w:val="single" w:sz="4" w:space="0" w:color="auto"/>
              <w:left w:val="single" w:sz="4" w:space="0" w:color="auto"/>
              <w:bottom w:val="single" w:sz="4" w:space="0" w:color="auto"/>
              <w:right w:val="single" w:sz="4" w:space="0" w:color="auto"/>
            </w:tcBorders>
          </w:tcPr>
          <w:p w:rsidR="00431DDD" w:rsidRPr="00113335" w:rsidRDefault="00431DDD" w:rsidP="00431DDD">
            <w:r w:rsidRPr="00113335">
              <w:t>Несоблюдение норм технической безопасности</w:t>
            </w:r>
          </w:p>
        </w:tc>
        <w:tc>
          <w:tcPr>
            <w:tcW w:w="4202" w:type="dxa"/>
            <w:tcBorders>
              <w:top w:val="single" w:sz="4" w:space="0" w:color="auto"/>
              <w:left w:val="single" w:sz="4" w:space="0" w:color="auto"/>
              <w:bottom w:val="single" w:sz="4" w:space="0" w:color="auto"/>
              <w:right w:val="single" w:sz="4" w:space="0" w:color="auto"/>
            </w:tcBorders>
          </w:tcPr>
          <w:p w:rsidR="00431DDD" w:rsidRPr="00C54EAD" w:rsidRDefault="00431DDD" w:rsidP="00431DDD">
            <w:r w:rsidRPr="00C54EAD">
              <w:t>Неустойка - в размере 0,5% от цены договора</w:t>
            </w:r>
          </w:p>
        </w:tc>
      </w:tr>
      <w:tr w:rsidR="00431DDD" w:rsidTr="00431DDD">
        <w:tc>
          <w:tcPr>
            <w:tcW w:w="1101" w:type="dxa"/>
            <w:tcBorders>
              <w:top w:val="single" w:sz="4" w:space="0" w:color="auto"/>
              <w:left w:val="single" w:sz="4" w:space="0" w:color="auto"/>
              <w:bottom w:val="single" w:sz="4" w:space="0" w:color="auto"/>
              <w:right w:val="single" w:sz="4" w:space="0" w:color="auto"/>
            </w:tcBorders>
          </w:tcPr>
          <w:p w:rsidR="00431DDD" w:rsidRPr="00BF695E" w:rsidRDefault="00431DDD" w:rsidP="00431DDD">
            <w:pPr>
              <w:tabs>
                <w:tab w:val="center" w:pos="5342"/>
              </w:tabs>
              <w:jc w:val="center"/>
              <w:rPr>
                <w:rFonts w:ascii="GHEA Grapalat" w:eastAsiaTheme="minorHAnsi" w:hAnsi="GHEA Grapalat"/>
                <w:sz w:val="20"/>
                <w:szCs w:val="20"/>
              </w:rPr>
            </w:pPr>
            <w:r w:rsidRPr="00BF695E">
              <w:rPr>
                <w:rFonts w:ascii="GHEA Grapalat" w:eastAsiaTheme="minorHAnsi" w:hAnsi="GHEA Grapalat"/>
                <w:sz w:val="20"/>
                <w:szCs w:val="20"/>
              </w:rPr>
              <w:t>3</w:t>
            </w:r>
          </w:p>
        </w:tc>
        <w:tc>
          <w:tcPr>
            <w:tcW w:w="4161" w:type="dxa"/>
            <w:tcBorders>
              <w:top w:val="single" w:sz="4" w:space="0" w:color="auto"/>
              <w:left w:val="single" w:sz="4" w:space="0" w:color="auto"/>
              <w:bottom w:val="single" w:sz="4" w:space="0" w:color="auto"/>
              <w:right w:val="single" w:sz="4" w:space="0" w:color="auto"/>
            </w:tcBorders>
          </w:tcPr>
          <w:p w:rsidR="00431DDD" w:rsidRPr="00113335" w:rsidRDefault="00431DDD" w:rsidP="00431DDD">
            <w:r w:rsidRPr="00113335">
              <w:t>Несоблюдение санитарных и экологических норм</w:t>
            </w:r>
          </w:p>
        </w:tc>
        <w:tc>
          <w:tcPr>
            <w:tcW w:w="4202" w:type="dxa"/>
            <w:tcBorders>
              <w:top w:val="single" w:sz="4" w:space="0" w:color="auto"/>
              <w:left w:val="single" w:sz="4" w:space="0" w:color="auto"/>
              <w:bottom w:val="single" w:sz="4" w:space="0" w:color="auto"/>
              <w:right w:val="single" w:sz="4" w:space="0" w:color="auto"/>
            </w:tcBorders>
          </w:tcPr>
          <w:p w:rsidR="00431DDD" w:rsidRPr="00C54EAD" w:rsidRDefault="00431DDD" w:rsidP="00431DDD">
            <w:r w:rsidRPr="00C54EAD">
              <w:t>Неустойка - в размере 0,5% от цены договора</w:t>
            </w:r>
          </w:p>
        </w:tc>
      </w:tr>
      <w:tr w:rsidR="00431DDD" w:rsidTr="00431DDD">
        <w:tc>
          <w:tcPr>
            <w:tcW w:w="1101" w:type="dxa"/>
            <w:tcBorders>
              <w:top w:val="single" w:sz="4" w:space="0" w:color="auto"/>
              <w:left w:val="single" w:sz="4" w:space="0" w:color="auto"/>
              <w:bottom w:val="single" w:sz="4" w:space="0" w:color="auto"/>
              <w:right w:val="single" w:sz="4" w:space="0" w:color="auto"/>
            </w:tcBorders>
          </w:tcPr>
          <w:p w:rsidR="00431DDD" w:rsidRPr="0098161E" w:rsidRDefault="00431DDD" w:rsidP="00431DDD">
            <w:pPr>
              <w:tabs>
                <w:tab w:val="center" w:pos="5342"/>
              </w:tabs>
              <w:jc w:val="center"/>
              <w:rPr>
                <w:rFonts w:ascii="GHEA Grapalat" w:eastAsiaTheme="minorHAnsi" w:hAnsi="GHEA Grapalat"/>
                <w:sz w:val="20"/>
                <w:szCs w:val="20"/>
                <w:lang w:val="en-US"/>
              </w:rPr>
            </w:pPr>
            <w:r>
              <w:rPr>
                <w:rFonts w:ascii="GHEA Grapalat" w:eastAsiaTheme="minorHAnsi" w:hAnsi="GHEA Grapalat"/>
                <w:sz w:val="20"/>
                <w:szCs w:val="20"/>
                <w:lang w:val="en-US"/>
              </w:rPr>
              <w:t>4</w:t>
            </w:r>
          </w:p>
        </w:tc>
        <w:tc>
          <w:tcPr>
            <w:tcW w:w="4161" w:type="dxa"/>
            <w:tcBorders>
              <w:top w:val="single" w:sz="4" w:space="0" w:color="auto"/>
              <w:left w:val="single" w:sz="4" w:space="0" w:color="auto"/>
              <w:bottom w:val="single" w:sz="4" w:space="0" w:color="auto"/>
              <w:right w:val="single" w:sz="4" w:space="0" w:color="auto"/>
            </w:tcBorders>
          </w:tcPr>
          <w:p w:rsidR="00431DDD" w:rsidRDefault="00431DDD" w:rsidP="00431DDD">
            <w:r w:rsidRPr="00113335">
              <w:t>Отсутствие логотипа строительной организации на спецодежде строителей</w:t>
            </w:r>
          </w:p>
        </w:tc>
        <w:tc>
          <w:tcPr>
            <w:tcW w:w="4202" w:type="dxa"/>
            <w:tcBorders>
              <w:top w:val="single" w:sz="4" w:space="0" w:color="auto"/>
              <w:left w:val="single" w:sz="4" w:space="0" w:color="auto"/>
              <w:bottom w:val="single" w:sz="4" w:space="0" w:color="auto"/>
              <w:right w:val="single" w:sz="4" w:space="0" w:color="auto"/>
            </w:tcBorders>
          </w:tcPr>
          <w:p w:rsidR="00431DDD" w:rsidRDefault="00431DDD" w:rsidP="00431DDD">
            <w:r w:rsidRPr="00C54EAD">
              <w:t>Неустойка - в размере 0,5% от цены договора</w:t>
            </w: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w:t>
      </w:r>
      <w:r w:rsidRPr="009F3DC7">
        <w:rPr>
          <w:rFonts w:ascii="GHEA Grapalat" w:hAnsi="GHEA Grapalat"/>
        </w:rPr>
        <w:lastRenderedPageBreak/>
        <w:t>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1"/>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w:t>
      </w:r>
      <w:r w:rsidRPr="00862ABD">
        <w:rPr>
          <w:rFonts w:ascii="GHEA Grapalat" w:hAnsi="GHEA Grapalat"/>
          <w:spacing w:val="-4"/>
        </w:rPr>
        <w:lastRenderedPageBreak/>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2"/>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3"/>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lastRenderedPageBreak/>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w:t>
      </w:r>
      <w:r w:rsidRPr="009F3DC7">
        <w:rPr>
          <w:rFonts w:ascii="GHEA Grapalat" w:hAnsi="GHEA Grapalat"/>
        </w:rPr>
        <w:lastRenderedPageBreak/>
        <w:t xml:space="preserve">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1B0721" w:rsidRPr="00B02C77" w:rsidRDefault="001B0721" w:rsidP="001B0721">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При этом Подрядчик заключает соглашение</w:t>
      </w:r>
      <w:r w:rsidR="00FA18E6" w:rsidRPr="00A83862">
        <w:rPr>
          <w:rFonts w:ascii="GHEA Grapalat" w:hAnsi="GHEA Grapalat"/>
        </w:rPr>
        <w:t xml:space="preserve"> и </w:t>
      </w:r>
      <w:r w:rsidRPr="009F3DC7">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4"/>
        <w:t>34</w:t>
      </w:r>
    </w:p>
    <w:p w:rsidR="001B0721" w:rsidRPr="009F3DC7" w:rsidRDefault="001B0721"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00657BFF" w:rsidRPr="00657BFF">
        <w:rPr>
          <w:rFonts w:ascii="GHEA Grapalat" w:hAnsi="GHEA Grapalat"/>
          <w:b/>
        </w:rPr>
        <w:t xml:space="preserve"> </w:t>
      </w:r>
      <w:r w:rsidR="00657BFF">
        <w:rPr>
          <w:rFonts w:ascii="GHEA Grapalat" w:hAnsi="GHEA Grapalat"/>
          <w:b/>
        </w:rPr>
        <w:t>ЕГС-BMAShDzB-24/</w:t>
      </w:r>
      <w:r w:rsidR="004963E4" w:rsidRPr="00A83862">
        <w:rPr>
          <w:rFonts w:ascii="GHEA Grapalat" w:hAnsi="GHEA Grapalat"/>
          <w:b/>
        </w:rPr>
        <w:t>4</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AA78C1" w:rsidRDefault="00AA78C1" w:rsidP="00AA78C1">
      <w:pPr>
        <w:widowControl w:val="0"/>
        <w:spacing w:line="360" w:lineRule="auto"/>
        <w:ind w:firstLine="567"/>
        <w:jc w:val="center"/>
        <w:rPr>
          <w:rFonts w:ascii="GHEA Grapalat" w:hAnsi="GHEA Grapalat"/>
          <w:b/>
          <w:sz w:val="32"/>
        </w:rPr>
      </w:pPr>
      <w:r w:rsidRPr="00A83862">
        <w:rPr>
          <w:rFonts w:ascii="GHEA Grapalat" w:hAnsi="GHEA Grapalat"/>
          <w:b/>
          <w:sz w:val="32"/>
        </w:rPr>
        <w:t>Л</w:t>
      </w:r>
      <w:r w:rsidRPr="00AA78C1">
        <w:rPr>
          <w:rFonts w:ascii="GHEA Grapalat" w:hAnsi="GHEA Grapalat"/>
          <w:b/>
          <w:sz w:val="32"/>
        </w:rPr>
        <w:t>от 1</w:t>
      </w:r>
    </w:p>
    <w:p w:rsidR="00BB28C8" w:rsidRPr="009F3DC7" w:rsidRDefault="008B56A4" w:rsidP="00AA78C1">
      <w:pPr>
        <w:widowControl w:val="0"/>
        <w:spacing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AA78C1" w:rsidRDefault="00BB28C8" w:rsidP="0020727F">
      <w:pPr>
        <w:widowControl w:val="0"/>
        <w:ind w:firstLine="567"/>
        <w:jc w:val="center"/>
        <w:rPr>
          <w:rFonts w:ascii="GHEA Grapalat" w:hAnsi="GHEA Grapalat"/>
          <w:b/>
        </w:rPr>
      </w:pPr>
      <w:r w:rsidRPr="009F3DC7">
        <w:rPr>
          <w:rFonts w:ascii="GHEA Grapalat" w:hAnsi="GHEA Grapalat"/>
          <w:b/>
        </w:rPr>
        <w:t xml:space="preserve">ВЫПОЛНЕНИЯ </w:t>
      </w:r>
      <w:r w:rsidR="0020727F" w:rsidRPr="00AA78C1">
        <w:rPr>
          <w:rFonts w:ascii="GHEA Grapalat" w:hAnsi="GHEA Grapalat"/>
          <w:b/>
        </w:rPr>
        <w:t>ТЕКУЩИХ РЕМОНТНЫХ РАБОТ АДМИНИСТРАТИВНОГО ЗДАНИЯ ЗАО «ЕРГОРСВЕТ АДМИНИСТРАТИВНОГО ЗДАНИЯ ЗАО ЕРГОРСВЕТ РАСПОЛОЖЕННОГО ПО АДРЕСУ Г. ЕРЕВАН, УЛИЦА БУЗАНДА 1/4</w:t>
      </w:r>
    </w:p>
    <w:tbl>
      <w:tblPr>
        <w:tblW w:w="10063" w:type="dxa"/>
        <w:tblInd w:w="113" w:type="dxa"/>
        <w:tblLook w:val="04A0" w:firstRow="1" w:lastRow="0" w:firstColumn="1" w:lastColumn="0" w:noHBand="0" w:noVBand="1"/>
      </w:tblPr>
      <w:tblGrid>
        <w:gridCol w:w="941"/>
        <w:gridCol w:w="3551"/>
        <w:gridCol w:w="1118"/>
        <w:gridCol w:w="1236"/>
        <w:gridCol w:w="1412"/>
        <w:gridCol w:w="1805"/>
      </w:tblGrid>
      <w:tr w:rsidR="004963E4" w:rsidTr="004963E4">
        <w:trPr>
          <w:trHeight w:val="1459"/>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NN</w:t>
            </w:r>
          </w:p>
        </w:tc>
        <w:tc>
          <w:tcPr>
            <w:tcW w:w="3551" w:type="dxa"/>
            <w:tcBorders>
              <w:top w:val="single" w:sz="4" w:space="0" w:color="auto"/>
              <w:left w:val="nil"/>
              <w:bottom w:val="single" w:sz="4" w:space="0" w:color="auto"/>
              <w:right w:val="single" w:sz="4" w:space="0" w:color="auto"/>
            </w:tcBorders>
            <w:shd w:val="clear" w:color="auto" w:fill="auto"/>
            <w:noWrap/>
            <w:vAlign w:val="center"/>
            <w:hideMark/>
          </w:tcPr>
          <w:p w:rsidR="004963E4" w:rsidRDefault="004963E4">
            <w:pPr>
              <w:jc w:val="center"/>
              <w:rPr>
                <w:rFonts w:ascii="Calibri" w:hAnsi="Calibri" w:cs="Calibri"/>
                <w:color w:val="000000"/>
              </w:rPr>
            </w:pPr>
            <w:r>
              <w:rPr>
                <w:rFonts w:ascii="Calibri" w:hAnsi="Calibri" w:cs="Calibri"/>
                <w:color w:val="000000"/>
              </w:rPr>
              <w:t>Наименование</w:t>
            </w:r>
            <w:r>
              <w:rPr>
                <w:rFonts w:ascii="Arial LatArm" w:hAnsi="Arial LatArm" w:cs="Calibri"/>
                <w:color w:val="000000"/>
              </w:rPr>
              <w:t xml:space="preserve"> </w:t>
            </w:r>
            <w:r>
              <w:rPr>
                <w:rFonts w:ascii="Calibri" w:hAnsi="Calibri" w:cs="Calibri"/>
                <w:color w:val="000000"/>
              </w:rPr>
              <w:t>работ</w:t>
            </w:r>
          </w:p>
        </w:tc>
        <w:tc>
          <w:tcPr>
            <w:tcW w:w="1118" w:type="dxa"/>
            <w:tcBorders>
              <w:top w:val="single" w:sz="4" w:space="0" w:color="auto"/>
              <w:left w:val="nil"/>
              <w:bottom w:val="single" w:sz="4" w:space="0" w:color="auto"/>
              <w:right w:val="single" w:sz="4" w:space="0" w:color="auto"/>
            </w:tcBorders>
            <w:shd w:val="clear" w:color="auto" w:fill="auto"/>
            <w:noWrap/>
            <w:vAlign w:val="center"/>
            <w:hideMark/>
          </w:tcPr>
          <w:p w:rsidR="004963E4" w:rsidRDefault="004963E4">
            <w:pPr>
              <w:jc w:val="center"/>
              <w:rPr>
                <w:rFonts w:ascii="Calibri" w:hAnsi="Calibri" w:cs="Calibri"/>
                <w:color w:val="000000"/>
              </w:rPr>
            </w:pPr>
            <w:r>
              <w:rPr>
                <w:rFonts w:ascii="Calibri" w:hAnsi="Calibri" w:cs="Calibri"/>
                <w:color w:val="000000"/>
              </w:rPr>
              <w:t>ед</w:t>
            </w:r>
            <w:r>
              <w:rPr>
                <w:rFonts w:ascii="Arial LatArm" w:hAnsi="Arial LatArm" w:cs="Calibri"/>
                <w:color w:val="000000"/>
              </w:rPr>
              <w:t>./</w:t>
            </w:r>
            <w:r>
              <w:rPr>
                <w:rFonts w:ascii="Calibri" w:hAnsi="Calibri" w:cs="Calibri"/>
                <w:color w:val="000000"/>
              </w:rPr>
              <w:t>изм</w:t>
            </w:r>
            <w:r>
              <w:rPr>
                <w:rFonts w:ascii="Arial LatArm" w:hAnsi="Arial LatArm" w:cs="Calibri"/>
                <w:color w:val="000000"/>
              </w:rPr>
              <w:t>.</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4963E4" w:rsidRDefault="004963E4">
            <w:pPr>
              <w:jc w:val="center"/>
              <w:rPr>
                <w:rFonts w:ascii="Calibri" w:hAnsi="Calibri" w:cs="Calibri"/>
                <w:color w:val="000000"/>
              </w:rPr>
            </w:pPr>
            <w:r>
              <w:rPr>
                <w:rFonts w:ascii="Calibri" w:hAnsi="Calibri" w:cs="Calibri"/>
                <w:color w:val="000000"/>
              </w:rPr>
              <w:t>объем</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4963E4" w:rsidRDefault="004963E4">
            <w:pPr>
              <w:jc w:val="center"/>
              <w:rPr>
                <w:rFonts w:ascii="Calibri" w:hAnsi="Calibri" w:cs="Calibri"/>
                <w:color w:val="000000"/>
              </w:rPr>
            </w:pPr>
            <w:r>
              <w:rPr>
                <w:rFonts w:ascii="Calibri" w:hAnsi="Calibri" w:cs="Calibri"/>
                <w:color w:val="000000"/>
              </w:rPr>
              <w:t>Стоимость</w:t>
            </w:r>
            <w:r>
              <w:rPr>
                <w:rFonts w:ascii="Arial LatArm" w:hAnsi="Arial LatArm" w:cs="Calibri"/>
                <w:color w:val="000000"/>
              </w:rPr>
              <w:t xml:space="preserve"> </w:t>
            </w:r>
            <w:r>
              <w:rPr>
                <w:rFonts w:ascii="Calibri" w:hAnsi="Calibri" w:cs="Calibri"/>
                <w:color w:val="000000"/>
              </w:rPr>
              <w:t>за</w:t>
            </w:r>
            <w:r>
              <w:rPr>
                <w:rFonts w:ascii="Arial LatArm" w:hAnsi="Arial LatArm" w:cs="Calibri"/>
                <w:color w:val="000000"/>
              </w:rPr>
              <w:t xml:space="preserve">  </w:t>
            </w:r>
            <w:r>
              <w:rPr>
                <w:rFonts w:ascii="Calibri" w:hAnsi="Calibri" w:cs="Calibri"/>
                <w:color w:val="000000"/>
              </w:rPr>
              <w:t xml:space="preserve">единицу </w:t>
            </w:r>
            <w:r>
              <w:rPr>
                <w:rFonts w:ascii="Calibri" w:hAnsi="Calibri" w:cs="Calibri"/>
                <w:color w:val="000000"/>
              </w:rPr>
              <w:br/>
              <w:t>драм РА</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rsidR="004963E4" w:rsidRDefault="004963E4">
            <w:pPr>
              <w:jc w:val="center"/>
              <w:rPr>
                <w:rFonts w:ascii="Calibri" w:hAnsi="Calibri" w:cs="Calibri"/>
                <w:color w:val="000000"/>
              </w:rPr>
            </w:pPr>
            <w:r>
              <w:rPr>
                <w:rFonts w:ascii="Calibri" w:hAnsi="Calibri" w:cs="Calibri"/>
                <w:color w:val="000000"/>
              </w:rPr>
              <w:t>Всего</w:t>
            </w:r>
            <w:r>
              <w:rPr>
                <w:rFonts w:ascii="Calibri" w:hAnsi="Calibri" w:cs="Calibri"/>
                <w:color w:val="000000"/>
              </w:rPr>
              <w:br/>
              <w:t xml:space="preserve"> драм РА</w:t>
            </w:r>
          </w:p>
        </w:tc>
      </w:tr>
      <w:tr w:rsidR="004963E4" w:rsidTr="004963E4">
        <w:trPr>
          <w:trHeight w:val="30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118"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r>
      <w:tr w:rsidR="004963E4" w:rsidTr="004963E4">
        <w:trPr>
          <w:trHeight w:val="52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b/>
                <w:bCs/>
                <w:color w:val="000000"/>
                <w:u w:val="single"/>
              </w:rPr>
            </w:pPr>
            <w:r>
              <w:rPr>
                <w:rFonts w:ascii="Arial LatArm" w:hAnsi="Arial LatArm" w:cs="Calibri"/>
                <w:b/>
                <w:bCs/>
                <w:color w:val="000000"/>
                <w:u w:val="single"/>
              </w:rPr>
              <w:t xml:space="preserve">N1-1 </w:t>
            </w:r>
            <w:r>
              <w:rPr>
                <w:rFonts w:ascii="Calibri" w:hAnsi="Calibri" w:cs="Calibri"/>
                <w:b/>
                <w:bCs/>
                <w:color w:val="000000"/>
                <w:u w:val="single"/>
              </w:rPr>
              <w:t>Строительные</w:t>
            </w:r>
            <w:r>
              <w:rPr>
                <w:rFonts w:ascii="Arial LatArm" w:hAnsi="Arial LatArm" w:cs="Calibri"/>
                <w:b/>
                <w:bCs/>
                <w:color w:val="000000"/>
                <w:u w:val="single"/>
              </w:rPr>
              <w:t xml:space="preserve"> </w:t>
            </w:r>
            <w:r>
              <w:rPr>
                <w:rFonts w:ascii="Calibri" w:hAnsi="Calibri" w:cs="Calibri"/>
                <w:b/>
                <w:bCs/>
                <w:color w:val="000000"/>
                <w:u w:val="single"/>
              </w:rPr>
              <w:t>работы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8"/>
                <w:szCs w:val="28"/>
              </w:rPr>
            </w:pPr>
            <w:r>
              <w:rPr>
                <w:rFonts w:ascii="Arial LatArm" w:hAnsi="Arial LatArm" w:cs="Calibri"/>
                <w:color w:val="000000"/>
                <w:sz w:val="28"/>
                <w:szCs w:val="28"/>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sz w:val="16"/>
                <w:szCs w:val="16"/>
              </w:rPr>
            </w:pPr>
            <w:r>
              <w:rPr>
                <w:rFonts w:ascii="Arial LatArm" w:hAnsi="Arial LatArm" w:cs="Calibri"/>
                <w:color w:val="000000"/>
                <w:sz w:val="16"/>
                <w:szCs w:val="16"/>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sz w:val="16"/>
                <w:szCs w:val="16"/>
              </w:rPr>
            </w:pPr>
            <w:r>
              <w:rPr>
                <w:rFonts w:ascii="Arial LatArm" w:hAnsi="Arial LatArm" w:cs="Calibri"/>
                <w:color w:val="000000"/>
                <w:sz w:val="16"/>
                <w:szCs w:val="16"/>
              </w:rPr>
              <w:t> </w:t>
            </w:r>
          </w:p>
        </w:tc>
      </w:tr>
      <w:tr w:rsidR="004963E4" w:rsidTr="004963E4">
        <w:trPr>
          <w:trHeight w:val="52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w:hAnsi="Arial" w:cs="Arial"/>
                <w:b/>
                <w:bCs/>
                <w:color w:val="000000"/>
                <w:u w:val="single"/>
              </w:rPr>
            </w:pPr>
            <w:r>
              <w:rPr>
                <w:rFonts w:ascii="Arial" w:hAnsi="Arial" w:cs="Arial"/>
                <w:b/>
                <w:bCs/>
                <w:color w:val="000000"/>
                <w:u w:val="single"/>
              </w:rPr>
              <w:t xml:space="preserve">Разборочные работы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8"/>
                <w:szCs w:val="28"/>
              </w:rPr>
            </w:pPr>
            <w:r>
              <w:rPr>
                <w:rFonts w:ascii="Arial LatArm" w:hAnsi="Arial LatArm" w:cs="Calibri"/>
                <w:color w:val="000000"/>
                <w:sz w:val="28"/>
                <w:szCs w:val="28"/>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sz w:val="16"/>
                <w:szCs w:val="16"/>
              </w:rPr>
            </w:pPr>
            <w:r>
              <w:rPr>
                <w:rFonts w:ascii="Arial LatArm" w:hAnsi="Arial LatArm" w:cs="Calibri"/>
                <w:color w:val="000000"/>
                <w:sz w:val="16"/>
                <w:szCs w:val="16"/>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sz w:val="16"/>
                <w:szCs w:val="16"/>
              </w:rPr>
            </w:pPr>
            <w:r>
              <w:rPr>
                <w:rFonts w:ascii="Arial LatArm" w:hAnsi="Arial LatArm" w:cs="Calibri"/>
                <w:color w:val="000000"/>
                <w:sz w:val="16"/>
                <w:szCs w:val="16"/>
              </w:rPr>
              <w:t> </w:t>
            </w:r>
          </w:p>
        </w:tc>
      </w:tr>
      <w:tr w:rsidR="004963E4" w:rsidTr="004963E4">
        <w:trPr>
          <w:trHeight w:val="52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Разборка</w:t>
            </w:r>
            <w:r>
              <w:rPr>
                <w:rFonts w:ascii="Arial LatArm" w:hAnsi="Arial LatArm" w:cs="Calibri"/>
                <w:color w:val="000000"/>
              </w:rPr>
              <w:t xml:space="preserve"> </w:t>
            </w:r>
            <w:r>
              <w:rPr>
                <w:rFonts w:ascii="Calibri" w:hAnsi="Calibri" w:cs="Calibri"/>
                <w:color w:val="000000"/>
              </w:rPr>
              <w:t>кафельной</w:t>
            </w:r>
            <w:r>
              <w:rPr>
                <w:rFonts w:ascii="Arial LatArm" w:hAnsi="Arial LatArm" w:cs="Calibri"/>
                <w:color w:val="000000"/>
              </w:rPr>
              <w:t xml:space="preserve"> </w:t>
            </w:r>
            <w:r>
              <w:rPr>
                <w:rFonts w:ascii="Calibri" w:hAnsi="Calibri" w:cs="Calibri"/>
                <w:color w:val="000000"/>
              </w:rPr>
              <w:t>плитки</w:t>
            </w:r>
            <w:r>
              <w:rPr>
                <w:rFonts w:ascii="Arial LatArm" w:hAnsi="Arial LatArm" w:cs="Calibri"/>
                <w:color w:val="000000"/>
              </w:rPr>
              <w:t xml:space="preserve"> </w:t>
            </w:r>
            <w:r>
              <w:rPr>
                <w:rFonts w:ascii="Calibri" w:hAnsi="Calibri" w:cs="Calibri"/>
                <w:color w:val="000000"/>
              </w:rPr>
              <w:t>со</w:t>
            </w:r>
            <w:r>
              <w:rPr>
                <w:rFonts w:ascii="Arial LatArm" w:hAnsi="Arial LatArm" w:cs="Calibri"/>
                <w:color w:val="000000"/>
              </w:rPr>
              <w:t xml:space="preserve"> </w:t>
            </w:r>
            <w:r>
              <w:rPr>
                <w:rFonts w:ascii="Calibri" w:hAnsi="Calibri" w:cs="Calibri"/>
                <w:color w:val="000000"/>
              </w:rPr>
              <w:t>стен</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52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Разборка</w:t>
            </w:r>
            <w:r>
              <w:rPr>
                <w:rFonts w:ascii="Arial LatArm" w:hAnsi="Arial LatArm" w:cs="Calibri"/>
                <w:color w:val="000000"/>
              </w:rPr>
              <w:t xml:space="preserve"> </w:t>
            </w:r>
            <w:r>
              <w:rPr>
                <w:rFonts w:ascii="Calibri" w:hAnsi="Calibri" w:cs="Calibri"/>
                <w:color w:val="000000"/>
              </w:rPr>
              <w:t>ц</w:t>
            </w:r>
            <w:r>
              <w:rPr>
                <w:rFonts w:ascii="Arial LatArm" w:hAnsi="Arial LatArm" w:cs="Calibri"/>
                <w:color w:val="000000"/>
              </w:rPr>
              <w:t>/</w:t>
            </w:r>
            <w:r>
              <w:rPr>
                <w:rFonts w:ascii="Calibri" w:hAnsi="Calibri" w:cs="Calibri"/>
                <w:color w:val="000000"/>
              </w:rPr>
              <w:t>песчаной</w:t>
            </w:r>
            <w:r>
              <w:rPr>
                <w:rFonts w:ascii="Arial LatArm" w:hAnsi="Arial LatArm" w:cs="Calibri"/>
                <w:color w:val="000000"/>
              </w:rPr>
              <w:t xml:space="preserve"> </w:t>
            </w:r>
            <w:r>
              <w:rPr>
                <w:rFonts w:ascii="Calibri" w:hAnsi="Calibri" w:cs="Calibri"/>
                <w:color w:val="000000"/>
              </w:rPr>
              <w:t>штукатурки</w:t>
            </w:r>
            <w:r>
              <w:rPr>
                <w:rFonts w:ascii="Arial LatArm" w:hAnsi="Arial LatArm" w:cs="Calibri"/>
                <w:color w:val="000000"/>
              </w:rPr>
              <w:t xml:space="preserve"> </w:t>
            </w:r>
            <w:r>
              <w:rPr>
                <w:rFonts w:ascii="Calibri" w:hAnsi="Calibri" w:cs="Calibri"/>
                <w:color w:val="000000"/>
              </w:rPr>
              <w:t>со</w:t>
            </w:r>
            <w:r>
              <w:rPr>
                <w:rFonts w:ascii="Arial LatArm" w:hAnsi="Arial LatArm" w:cs="Calibri"/>
                <w:color w:val="000000"/>
              </w:rPr>
              <w:t xml:space="preserve"> </w:t>
            </w:r>
            <w:r>
              <w:rPr>
                <w:rFonts w:ascii="Calibri" w:hAnsi="Calibri" w:cs="Calibri"/>
                <w:color w:val="000000"/>
              </w:rPr>
              <w:t>стен</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54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Разборка</w:t>
            </w:r>
            <w:r>
              <w:rPr>
                <w:rFonts w:ascii="Arial LatArm" w:hAnsi="Arial LatArm" w:cs="Calibri"/>
                <w:color w:val="000000"/>
              </w:rPr>
              <w:t xml:space="preserve"> </w:t>
            </w:r>
            <w:r>
              <w:rPr>
                <w:rFonts w:ascii="Calibri" w:hAnsi="Calibri" w:cs="Calibri"/>
                <w:color w:val="000000"/>
              </w:rPr>
              <w:t>полов</w:t>
            </w:r>
            <w:r>
              <w:rPr>
                <w:rFonts w:ascii="Arial LatArm" w:hAnsi="Arial LatArm" w:cs="Calibri"/>
                <w:color w:val="000000"/>
              </w:rPr>
              <w:t xml:space="preserve"> </w:t>
            </w:r>
            <w:r>
              <w:rPr>
                <w:rFonts w:ascii="Calibri" w:hAnsi="Calibri" w:cs="Calibri"/>
                <w:color w:val="000000"/>
              </w:rPr>
              <w:t>из</w:t>
            </w:r>
            <w:r>
              <w:rPr>
                <w:rFonts w:ascii="Arial LatArm" w:hAnsi="Arial LatArm" w:cs="Calibri"/>
                <w:color w:val="000000"/>
              </w:rPr>
              <w:t xml:space="preserve"> </w:t>
            </w:r>
            <w:r>
              <w:rPr>
                <w:rFonts w:ascii="Calibri" w:hAnsi="Calibri" w:cs="Calibri"/>
                <w:color w:val="000000"/>
              </w:rPr>
              <w:t>керамической</w:t>
            </w:r>
            <w:r>
              <w:rPr>
                <w:rFonts w:ascii="Arial LatArm" w:hAnsi="Arial LatArm" w:cs="Calibri"/>
                <w:color w:val="000000"/>
              </w:rPr>
              <w:t xml:space="preserve"> </w:t>
            </w:r>
            <w:r>
              <w:rPr>
                <w:rFonts w:ascii="Calibri" w:hAnsi="Calibri" w:cs="Calibri"/>
                <w:color w:val="000000"/>
              </w:rPr>
              <w:t>плитки</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Разборка</w:t>
            </w:r>
            <w:r>
              <w:rPr>
                <w:rFonts w:ascii="Arial LatArm" w:hAnsi="Arial LatArm" w:cs="Calibri"/>
                <w:color w:val="000000"/>
              </w:rPr>
              <w:t xml:space="preserve"> </w:t>
            </w:r>
            <w:r>
              <w:rPr>
                <w:rFonts w:ascii="Calibri" w:hAnsi="Calibri" w:cs="Calibri"/>
                <w:color w:val="000000"/>
              </w:rPr>
              <w:t>цементно</w:t>
            </w:r>
            <w:r>
              <w:rPr>
                <w:rFonts w:ascii="Arial LatArm" w:hAnsi="Arial LatArm" w:cs="Calibri"/>
                <w:color w:val="000000"/>
              </w:rPr>
              <w:t>-</w:t>
            </w:r>
            <w:r>
              <w:rPr>
                <w:rFonts w:ascii="Calibri" w:hAnsi="Calibri" w:cs="Calibri"/>
                <w:color w:val="000000"/>
              </w:rPr>
              <w:t>песчаной</w:t>
            </w:r>
            <w:r>
              <w:rPr>
                <w:rFonts w:ascii="Arial LatArm" w:hAnsi="Arial LatArm" w:cs="Calibri"/>
                <w:color w:val="000000"/>
              </w:rPr>
              <w:t xml:space="preserve"> </w:t>
            </w:r>
            <w:r>
              <w:rPr>
                <w:rFonts w:ascii="Calibri" w:hAnsi="Calibri" w:cs="Calibri"/>
                <w:color w:val="000000"/>
              </w:rPr>
              <w:t>стяжки</w:t>
            </w:r>
            <w:r>
              <w:rPr>
                <w:rFonts w:ascii="Arial LatArm" w:hAnsi="Arial LatArm" w:cs="Calibri"/>
                <w:color w:val="000000"/>
              </w:rPr>
              <w:t xml:space="preserve"> </w:t>
            </w:r>
            <w:r>
              <w:rPr>
                <w:rFonts w:ascii="Calibri" w:hAnsi="Calibri" w:cs="Calibri"/>
                <w:color w:val="000000"/>
              </w:rPr>
              <w:t>полов</w:t>
            </w:r>
            <w:r>
              <w:rPr>
                <w:rFonts w:ascii="Arial LatArm" w:hAnsi="Arial LatArm" w:cs="Calibri"/>
                <w:color w:val="000000"/>
              </w:rPr>
              <w:t xml:space="preserve"> h=30</w:t>
            </w:r>
            <w:r>
              <w:rPr>
                <w:rFonts w:ascii="Calibri" w:hAnsi="Calibri" w:cs="Calibri"/>
                <w:color w:val="000000"/>
              </w:rPr>
              <w:t>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w:t>
            </w:r>
          </w:p>
        </w:tc>
      </w:tr>
      <w:tr w:rsidR="004963E4" w:rsidTr="004963E4">
        <w:trPr>
          <w:trHeight w:val="82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Сбор</w:t>
            </w:r>
            <w:r>
              <w:rPr>
                <w:rFonts w:ascii="Arial LatArm" w:hAnsi="Arial LatArm" w:cs="Calibri"/>
                <w:color w:val="000000"/>
              </w:rPr>
              <w:t xml:space="preserve">, </w:t>
            </w:r>
            <w:r>
              <w:rPr>
                <w:rFonts w:ascii="Calibri" w:hAnsi="Calibri" w:cs="Calibri"/>
                <w:color w:val="000000"/>
              </w:rPr>
              <w:t>погрузка</w:t>
            </w:r>
            <w:r>
              <w:rPr>
                <w:rFonts w:ascii="Arial LatArm" w:hAnsi="Arial LatArm" w:cs="Calibri"/>
                <w:color w:val="000000"/>
              </w:rPr>
              <w:t xml:space="preserve"> </w:t>
            </w:r>
            <w:r>
              <w:rPr>
                <w:rFonts w:ascii="Calibri" w:hAnsi="Calibri" w:cs="Calibri"/>
                <w:color w:val="000000"/>
              </w:rPr>
              <w:t>стр</w:t>
            </w:r>
            <w:r>
              <w:rPr>
                <w:rFonts w:ascii="Arial LatArm" w:hAnsi="Arial LatArm" w:cs="Calibri"/>
                <w:color w:val="000000"/>
              </w:rPr>
              <w:t xml:space="preserve">. </w:t>
            </w:r>
            <w:r>
              <w:rPr>
                <w:rFonts w:ascii="Calibri" w:hAnsi="Calibri" w:cs="Calibri"/>
                <w:color w:val="000000"/>
              </w:rPr>
              <w:t>мусора</w:t>
            </w:r>
            <w:r>
              <w:rPr>
                <w:rFonts w:ascii="Arial LatArm" w:hAnsi="Arial LatArm" w:cs="Calibri"/>
                <w:color w:val="000000"/>
              </w:rPr>
              <w:t xml:space="preserve"> </w:t>
            </w:r>
            <w:r>
              <w:rPr>
                <w:rFonts w:ascii="Calibri" w:hAnsi="Calibri" w:cs="Calibri"/>
                <w:color w:val="000000"/>
              </w:rPr>
              <w:t>на</w:t>
            </w:r>
            <w:r>
              <w:rPr>
                <w:rFonts w:ascii="Arial LatArm" w:hAnsi="Arial LatArm" w:cs="Calibri"/>
                <w:color w:val="000000"/>
              </w:rPr>
              <w:t xml:space="preserve"> </w:t>
            </w:r>
            <w:r>
              <w:rPr>
                <w:rFonts w:ascii="Calibri" w:hAnsi="Calibri" w:cs="Calibri"/>
                <w:color w:val="000000"/>
              </w:rPr>
              <w:t>самосвалы</w:t>
            </w:r>
            <w:r>
              <w:rPr>
                <w:rFonts w:ascii="Arial LatArm" w:hAnsi="Arial LatArm" w:cs="Calibri"/>
                <w:color w:val="000000"/>
              </w:rPr>
              <w:t xml:space="preserve"> </w:t>
            </w:r>
            <w:r>
              <w:rPr>
                <w:rFonts w:ascii="Calibri" w:hAnsi="Calibri" w:cs="Calibri"/>
                <w:color w:val="000000"/>
              </w:rPr>
              <w:t>и</w:t>
            </w:r>
            <w:r>
              <w:rPr>
                <w:rFonts w:ascii="Arial LatArm" w:hAnsi="Arial LatArm" w:cs="Calibri"/>
                <w:color w:val="000000"/>
              </w:rPr>
              <w:t xml:space="preserve"> </w:t>
            </w:r>
            <w:r>
              <w:rPr>
                <w:rFonts w:ascii="Calibri" w:hAnsi="Calibri" w:cs="Calibri"/>
                <w:color w:val="000000"/>
              </w:rPr>
              <w:t>транспортировка</w:t>
            </w:r>
            <w:r>
              <w:rPr>
                <w:rFonts w:ascii="Arial LatArm" w:hAnsi="Arial LatArm" w:cs="Calibri"/>
                <w:color w:val="000000"/>
              </w:rPr>
              <w:t xml:space="preserve"> </w:t>
            </w:r>
            <w:r>
              <w:rPr>
                <w:rFonts w:ascii="Calibri" w:hAnsi="Calibri" w:cs="Calibri"/>
                <w:color w:val="000000"/>
              </w:rPr>
              <w:t>до</w:t>
            </w:r>
            <w:r>
              <w:rPr>
                <w:rFonts w:ascii="Arial LatArm" w:hAnsi="Arial LatArm" w:cs="Calibri"/>
                <w:color w:val="000000"/>
              </w:rPr>
              <w:t xml:space="preserve"> 13</w:t>
            </w:r>
            <w:r>
              <w:rPr>
                <w:rFonts w:ascii="Calibri" w:hAnsi="Calibri" w:cs="Calibri"/>
                <w:color w:val="000000"/>
              </w:rPr>
              <w:t>км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т</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3690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18450</w:t>
            </w:r>
          </w:p>
        </w:tc>
      </w:tr>
      <w:tr w:rsidR="004963E4" w:rsidTr="004963E4">
        <w:trPr>
          <w:trHeight w:val="66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b/>
                <w:bCs/>
                <w:color w:val="000000"/>
                <w:u w:val="single"/>
              </w:rPr>
            </w:pPr>
            <w:r>
              <w:rPr>
                <w:rFonts w:ascii="Arial" w:hAnsi="Arial" w:cs="Arial"/>
                <w:b/>
                <w:bCs/>
                <w:color w:val="000000"/>
                <w:u w:val="single"/>
              </w:rPr>
              <w:t>Осуществление строительных работ</w:t>
            </w:r>
          </w:p>
        </w:tc>
        <w:tc>
          <w:tcPr>
            <w:tcW w:w="1118" w:type="dxa"/>
            <w:tcBorders>
              <w:top w:val="nil"/>
              <w:left w:val="nil"/>
              <w:bottom w:val="single" w:sz="4" w:space="0" w:color="auto"/>
              <w:right w:val="nil"/>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1248"/>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color w:val="000000"/>
              </w:rPr>
            </w:pPr>
            <w:r>
              <w:rPr>
                <w:rFonts w:ascii="Arial" w:hAnsi="Arial" w:cs="Arial"/>
                <w:color w:val="000000"/>
              </w:rPr>
              <w:t>Строительство перегородок из водостойкого гипсокартона толщиной 12,5 мм с металлическим каркасом (толщина перегородки 10 см)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300000</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color w:val="000000"/>
              </w:rPr>
            </w:pPr>
            <w:r>
              <w:rPr>
                <w:rFonts w:ascii="Arial" w:hAnsi="Arial" w:cs="Arial"/>
                <w:color w:val="000000"/>
              </w:rPr>
              <w:t>Пенопласт (вертикальные швы)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3</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0.9</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4500</w:t>
            </w:r>
          </w:p>
        </w:tc>
      </w:tr>
      <w:tr w:rsidR="004963E4" w:rsidTr="004963E4">
        <w:trPr>
          <w:trHeight w:val="46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lastRenderedPageBreak/>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color w:val="000000"/>
              </w:rPr>
            </w:pPr>
            <w:r>
              <w:rPr>
                <w:rFonts w:ascii="Arial" w:hAnsi="Arial" w:cs="Arial"/>
                <w:color w:val="000000"/>
              </w:rPr>
              <w:t>Бумажная лента для швов</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120</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96000</w:t>
            </w:r>
          </w:p>
        </w:tc>
      </w:tr>
      <w:tr w:rsidR="004963E4" w:rsidTr="004963E4">
        <w:trPr>
          <w:trHeight w:val="79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b/>
                <w:bCs/>
                <w:color w:val="000000"/>
                <w:u w:val="single"/>
              </w:rPr>
            </w:pPr>
            <w:r>
              <w:rPr>
                <w:rFonts w:ascii="Arial" w:hAnsi="Arial" w:cs="Arial"/>
                <w:b/>
                <w:bCs/>
                <w:color w:val="000000"/>
                <w:u w:val="single"/>
              </w:rPr>
              <w:t>Проемы</w:t>
            </w:r>
          </w:p>
        </w:tc>
        <w:tc>
          <w:tcPr>
            <w:tcW w:w="1118" w:type="dxa"/>
            <w:tcBorders>
              <w:top w:val="nil"/>
              <w:left w:val="nil"/>
              <w:bottom w:val="single" w:sz="4" w:space="0" w:color="auto"/>
              <w:right w:val="nil"/>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111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Дверь</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алюминиевым</w:t>
            </w:r>
            <w:r>
              <w:rPr>
                <w:rFonts w:ascii="Arial Armenian" w:hAnsi="Arial Armenian" w:cs="Calibri"/>
                <w:color w:val="000000"/>
                <w:sz w:val="22"/>
                <w:szCs w:val="22"/>
              </w:rPr>
              <w:t xml:space="preserve"> </w:t>
            </w:r>
            <w:r>
              <w:rPr>
                <w:rFonts w:ascii="Calibri" w:hAnsi="Calibri" w:cs="Calibri"/>
                <w:color w:val="000000"/>
                <w:sz w:val="22"/>
                <w:szCs w:val="22"/>
              </w:rPr>
              <w:t>блоком</w:t>
            </w:r>
            <w:r>
              <w:rPr>
                <w:rFonts w:ascii="Arial Armenian" w:hAnsi="Arial Armenian" w:cs="Calibri"/>
                <w:color w:val="000000"/>
                <w:sz w:val="22"/>
                <w:szCs w:val="22"/>
              </w:rPr>
              <w:t xml:space="preserve">, </w:t>
            </w:r>
            <w:r>
              <w:rPr>
                <w:rFonts w:ascii="Calibri" w:hAnsi="Calibri" w:cs="Calibri"/>
                <w:color w:val="000000"/>
                <w:sz w:val="22"/>
                <w:szCs w:val="22"/>
              </w:rPr>
              <w:t>белая</w:t>
            </w:r>
            <w:r>
              <w:rPr>
                <w:rFonts w:ascii="Arial Armenian" w:hAnsi="Arial Armenian" w:cs="Calibri"/>
                <w:color w:val="000000"/>
                <w:sz w:val="22"/>
                <w:szCs w:val="22"/>
              </w:rPr>
              <w:t xml:space="preserve">, </w:t>
            </w:r>
            <w:r>
              <w:rPr>
                <w:rFonts w:ascii="Calibri" w:hAnsi="Calibri" w:cs="Calibri"/>
                <w:color w:val="000000"/>
                <w:sz w:val="22"/>
                <w:szCs w:val="22"/>
              </w:rPr>
              <w:t>толщ</w:t>
            </w:r>
            <w:r>
              <w:rPr>
                <w:rFonts w:ascii="Arial Armenian" w:hAnsi="Arial Armenian" w:cs="Calibri"/>
                <w:color w:val="000000"/>
                <w:sz w:val="22"/>
                <w:szCs w:val="22"/>
              </w:rPr>
              <w:t>. 60</w:t>
            </w:r>
            <w:r>
              <w:rPr>
                <w:rFonts w:ascii="Calibri" w:hAnsi="Calibri" w:cs="Calibri"/>
                <w:color w:val="000000"/>
                <w:sz w:val="22"/>
                <w:szCs w:val="22"/>
              </w:rPr>
              <w:t>Мм</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тепломостом</w:t>
            </w:r>
            <w:r>
              <w:rPr>
                <w:rFonts w:ascii="Arial Armenian" w:hAnsi="Arial Armenian" w:cs="Calibri"/>
                <w:color w:val="000000"/>
                <w:sz w:val="22"/>
                <w:szCs w:val="22"/>
              </w:rPr>
              <w:t xml:space="preserve">, </w:t>
            </w:r>
            <w:r>
              <w:rPr>
                <w:rFonts w:ascii="Calibri" w:hAnsi="Calibri" w:cs="Calibri"/>
                <w:color w:val="000000"/>
                <w:sz w:val="22"/>
                <w:szCs w:val="22"/>
              </w:rPr>
              <w:t>стеклопакетом</w:t>
            </w:r>
            <w:r>
              <w:rPr>
                <w:rFonts w:ascii="Arial Armenian" w:hAnsi="Arial Armenian" w:cs="Calibri"/>
                <w:color w:val="000000"/>
                <w:sz w:val="22"/>
                <w:szCs w:val="22"/>
              </w:rPr>
              <w:t xml:space="preserve"> 4+4</w:t>
            </w:r>
            <w:r>
              <w:rPr>
                <w:rFonts w:ascii="Calibri" w:hAnsi="Calibri" w:cs="Calibri"/>
                <w:color w:val="000000"/>
                <w:sz w:val="22"/>
                <w:szCs w:val="22"/>
              </w:rPr>
              <w:t>мм</w:t>
            </w:r>
            <w:r>
              <w:rPr>
                <w:rFonts w:ascii="Arial Armenian" w:hAnsi="Arial Armenian" w:cs="Calibri"/>
                <w:color w:val="000000"/>
                <w:sz w:val="22"/>
                <w:szCs w:val="22"/>
              </w:rPr>
              <w:t xml:space="preserve">, </w:t>
            </w:r>
            <w:r>
              <w:rPr>
                <w:rFonts w:ascii="Calibri" w:hAnsi="Calibri" w:cs="Calibri"/>
                <w:color w:val="000000"/>
                <w:sz w:val="22"/>
                <w:szCs w:val="22"/>
              </w:rPr>
              <w:t>профиль</w:t>
            </w:r>
            <w:r>
              <w:rPr>
                <w:rFonts w:ascii="Arial Armenian" w:hAnsi="Arial Armenian" w:cs="Calibri"/>
                <w:color w:val="000000"/>
                <w:sz w:val="22"/>
                <w:szCs w:val="22"/>
              </w:rPr>
              <w:t xml:space="preserve"> (</w:t>
            </w:r>
            <w:r>
              <w:rPr>
                <w:rFonts w:ascii="Calibri" w:hAnsi="Calibri" w:cs="Calibri"/>
                <w:color w:val="000000"/>
                <w:sz w:val="22"/>
                <w:szCs w:val="22"/>
              </w:rPr>
              <w:t>заграница</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замками</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6.0</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100000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600000</w:t>
            </w:r>
          </w:p>
        </w:tc>
      </w:tr>
      <w:tr w:rsidR="004963E4" w:rsidTr="004963E4">
        <w:trPr>
          <w:trHeight w:val="79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Дверь</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металлопластиковым</w:t>
            </w:r>
            <w:r>
              <w:rPr>
                <w:rFonts w:ascii="Arial Armenian" w:hAnsi="Arial Armenian" w:cs="Calibri"/>
                <w:color w:val="000000"/>
                <w:sz w:val="22"/>
                <w:szCs w:val="22"/>
              </w:rPr>
              <w:t xml:space="preserve"> </w:t>
            </w:r>
            <w:r>
              <w:rPr>
                <w:rFonts w:ascii="Calibri" w:hAnsi="Calibri" w:cs="Calibri"/>
                <w:color w:val="000000"/>
                <w:sz w:val="22"/>
                <w:szCs w:val="22"/>
              </w:rPr>
              <w:t>блоком</w:t>
            </w:r>
            <w:r>
              <w:rPr>
                <w:rFonts w:ascii="Arial Armenian" w:hAnsi="Arial Armenian" w:cs="Calibri"/>
                <w:color w:val="000000"/>
                <w:sz w:val="22"/>
                <w:szCs w:val="22"/>
              </w:rPr>
              <w:t xml:space="preserve"> (</w:t>
            </w:r>
            <w:r>
              <w:rPr>
                <w:rFonts w:ascii="Calibri" w:hAnsi="Calibri" w:cs="Calibri"/>
                <w:color w:val="000000"/>
                <w:sz w:val="22"/>
                <w:szCs w:val="22"/>
              </w:rPr>
              <w:t>толщина</w:t>
            </w:r>
            <w:r>
              <w:rPr>
                <w:rFonts w:ascii="Arial Armenian" w:hAnsi="Arial Armenian" w:cs="Calibri"/>
                <w:color w:val="000000"/>
                <w:sz w:val="22"/>
                <w:szCs w:val="22"/>
              </w:rPr>
              <w:t xml:space="preserve"> 60 </w:t>
            </w:r>
            <w:r>
              <w:rPr>
                <w:rFonts w:ascii="Calibri" w:hAnsi="Calibri" w:cs="Calibri"/>
                <w:color w:val="000000"/>
                <w:sz w:val="22"/>
                <w:szCs w:val="22"/>
              </w:rPr>
              <w:t>мм</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замками</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1.6</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87500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140000</w:t>
            </w:r>
          </w:p>
        </w:tc>
      </w:tr>
      <w:tr w:rsidR="004963E4" w:rsidTr="004963E4">
        <w:trPr>
          <w:trHeight w:val="87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Демонтаж</w:t>
            </w:r>
            <w:r>
              <w:rPr>
                <w:rFonts w:ascii="Arial Armenian" w:hAnsi="Arial Armenian" w:cs="Calibri"/>
                <w:color w:val="000000"/>
                <w:sz w:val="22"/>
                <w:szCs w:val="22"/>
              </w:rPr>
              <w:t xml:space="preserve"> </w:t>
            </w:r>
            <w:r>
              <w:rPr>
                <w:rFonts w:ascii="Calibri" w:hAnsi="Calibri" w:cs="Calibri"/>
                <w:color w:val="000000"/>
                <w:sz w:val="22"/>
                <w:szCs w:val="22"/>
              </w:rPr>
              <w:t>и</w:t>
            </w:r>
            <w:r>
              <w:rPr>
                <w:rFonts w:ascii="Arial Armenian" w:hAnsi="Arial Armenian" w:cs="Calibri"/>
                <w:color w:val="000000"/>
                <w:sz w:val="22"/>
                <w:szCs w:val="22"/>
              </w:rPr>
              <w:t xml:space="preserve"> </w:t>
            </w:r>
            <w:r>
              <w:rPr>
                <w:rFonts w:ascii="Calibri" w:hAnsi="Calibri" w:cs="Calibri"/>
                <w:color w:val="000000"/>
                <w:sz w:val="22"/>
                <w:szCs w:val="22"/>
              </w:rPr>
              <w:t>установка</w:t>
            </w:r>
            <w:r>
              <w:rPr>
                <w:rFonts w:ascii="Arial Armenian" w:hAnsi="Arial Armenian" w:cs="Calibri"/>
                <w:color w:val="000000"/>
                <w:sz w:val="22"/>
                <w:szCs w:val="22"/>
              </w:rPr>
              <w:t xml:space="preserve"> </w:t>
            </w:r>
            <w:r>
              <w:rPr>
                <w:rFonts w:ascii="Calibri" w:hAnsi="Calibri" w:cs="Calibri"/>
                <w:color w:val="000000"/>
                <w:sz w:val="22"/>
                <w:szCs w:val="22"/>
              </w:rPr>
              <w:t>существующих</w:t>
            </w:r>
            <w:r>
              <w:rPr>
                <w:rFonts w:ascii="Arial Armenian" w:hAnsi="Arial Armenian" w:cs="Calibri"/>
                <w:color w:val="000000"/>
                <w:sz w:val="22"/>
                <w:szCs w:val="22"/>
              </w:rPr>
              <w:t xml:space="preserve"> </w:t>
            </w:r>
            <w:r>
              <w:rPr>
                <w:rFonts w:ascii="Calibri" w:hAnsi="Calibri" w:cs="Calibri"/>
                <w:color w:val="000000"/>
                <w:sz w:val="22"/>
                <w:szCs w:val="22"/>
              </w:rPr>
              <w:t>алюминиевых</w:t>
            </w:r>
            <w:r>
              <w:rPr>
                <w:rFonts w:ascii="Arial Armenian" w:hAnsi="Arial Armenian" w:cs="Calibri"/>
                <w:color w:val="000000"/>
                <w:sz w:val="22"/>
                <w:szCs w:val="22"/>
              </w:rPr>
              <w:t xml:space="preserve"> </w:t>
            </w:r>
            <w:r>
              <w:rPr>
                <w:rFonts w:ascii="Calibri" w:hAnsi="Calibri" w:cs="Calibri"/>
                <w:color w:val="000000"/>
                <w:sz w:val="22"/>
                <w:szCs w:val="22"/>
              </w:rPr>
              <w:t>блочных</w:t>
            </w:r>
            <w:r>
              <w:rPr>
                <w:rFonts w:ascii="Arial Armenian" w:hAnsi="Arial Armenian" w:cs="Calibri"/>
                <w:color w:val="000000"/>
                <w:sz w:val="22"/>
                <w:szCs w:val="22"/>
              </w:rPr>
              <w:t xml:space="preserve"> </w:t>
            </w:r>
            <w:r>
              <w:rPr>
                <w:rFonts w:ascii="Calibri" w:hAnsi="Calibri" w:cs="Calibri"/>
                <w:color w:val="000000"/>
                <w:sz w:val="22"/>
                <w:szCs w:val="22"/>
              </w:rPr>
              <w:t>дверей</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3</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6000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18000</w:t>
            </w:r>
          </w:p>
        </w:tc>
      </w:tr>
      <w:tr w:rsidR="004963E4" w:rsidTr="004963E4">
        <w:trPr>
          <w:trHeight w:val="64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Замена</w:t>
            </w:r>
            <w:r>
              <w:rPr>
                <w:rFonts w:ascii="Arial Armenian" w:hAnsi="Arial Armenian" w:cs="Calibri"/>
                <w:color w:val="000000"/>
                <w:sz w:val="22"/>
                <w:szCs w:val="22"/>
              </w:rPr>
              <w:t xml:space="preserve"> </w:t>
            </w:r>
            <w:r>
              <w:rPr>
                <w:rFonts w:ascii="Calibri" w:hAnsi="Calibri" w:cs="Calibri"/>
                <w:color w:val="000000"/>
                <w:sz w:val="22"/>
                <w:szCs w:val="22"/>
              </w:rPr>
              <w:t>дверных</w:t>
            </w:r>
            <w:r>
              <w:rPr>
                <w:rFonts w:ascii="Arial Armenian" w:hAnsi="Arial Armenian" w:cs="Calibri"/>
                <w:color w:val="000000"/>
                <w:sz w:val="22"/>
                <w:szCs w:val="22"/>
              </w:rPr>
              <w:t xml:space="preserve"> </w:t>
            </w:r>
            <w:r>
              <w:rPr>
                <w:rFonts w:ascii="Calibri" w:hAnsi="Calibri" w:cs="Calibri"/>
                <w:color w:val="000000"/>
                <w:sz w:val="22"/>
                <w:szCs w:val="22"/>
              </w:rPr>
              <w:t>замквжпо</w:t>
            </w:r>
            <w:r>
              <w:rPr>
                <w:rFonts w:ascii="Arial Armenian" w:hAnsi="Arial Armenian" w:cs="Calibri"/>
                <w:color w:val="000000"/>
                <w:sz w:val="22"/>
                <w:szCs w:val="22"/>
              </w:rPr>
              <w:t xml:space="preserve"> </w:t>
            </w:r>
            <w:r>
              <w:rPr>
                <w:rFonts w:ascii="Calibri" w:hAnsi="Calibri" w:cs="Calibri"/>
                <w:color w:val="000000"/>
                <w:sz w:val="22"/>
                <w:szCs w:val="22"/>
              </w:rPr>
              <w:t>согласованию</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Заказчиком</w:t>
            </w:r>
            <w:r>
              <w:rPr>
                <w:rFonts w:ascii="Arial Armenian" w:hAnsi="Arial Armenian" w:cs="Calibri"/>
                <w:color w:val="000000"/>
                <w:sz w:val="22"/>
                <w:szCs w:val="22"/>
              </w:rPr>
              <w:t>,</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12</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12000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144000</w:t>
            </w:r>
          </w:p>
        </w:tc>
      </w:tr>
      <w:tr w:rsidR="004963E4" w:rsidTr="004963E4">
        <w:trPr>
          <w:trHeight w:val="64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Замена</w:t>
            </w:r>
            <w:r>
              <w:rPr>
                <w:rFonts w:ascii="Arial Armenian" w:hAnsi="Arial Armenian" w:cs="Calibri"/>
                <w:color w:val="000000"/>
                <w:sz w:val="22"/>
                <w:szCs w:val="22"/>
              </w:rPr>
              <w:t xml:space="preserve"> </w:t>
            </w:r>
            <w:r>
              <w:rPr>
                <w:rFonts w:ascii="Calibri" w:hAnsi="Calibri" w:cs="Calibri"/>
                <w:color w:val="000000"/>
                <w:sz w:val="22"/>
                <w:szCs w:val="22"/>
              </w:rPr>
              <w:t>дверных</w:t>
            </w:r>
            <w:r>
              <w:rPr>
                <w:rFonts w:ascii="Arial Armenian" w:hAnsi="Arial Armenian" w:cs="Calibri"/>
                <w:color w:val="000000"/>
                <w:sz w:val="22"/>
                <w:szCs w:val="22"/>
              </w:rPr>
              <w:t xml:space="preserve"> </w:t>
            </w:r>
            <w:r>
              <w:rPr>
                <w:rFonts w:ascii="Calibri" w:hAnsi="Calibri" w:cs="Calibri"/>
                <w:color w:val="000000"/>
                <w:sz w:val="22"/>
                <w:szCs w:val="22"/>
              </w:rPr>
              <w:t>замквжпо</w:t>
            </w:r>
            <w:r>
              <w:rPr>
                <w:rFonts w:ascii="Arial Armenian" w:hAnsi="Arial Armenian" w:cs="Calibri"/>
                <w:color w:val="000000"/>
                <w:sz w:val="22"/>
                <w:szCs w:val="22"/>
              </w:rPr>
              <w:t xml:space="preserve"> </w:t>
            </w:r>
            <w:r>
              <w:rPr>
                <w:rFonts w:ascii="Calibri" w:hAnsi="Calibri" w:cs="Calibri"/>
                <w:color w:val="000000"/>
                <w:sz w:val="22"/>
                <w:szCs w:val="22"/>
              </w:rPr>
              <w:t>согласованию</w:t>
            </w:r>
            <w:r>
              <w:rPr>
                <w:rFonts w:ascii="Arial Armenian" w:hAnsi="Arial Armenian" w:cs="Calibri"/>
                <w:color w:val="000000"/>
                <w:sz w:val="22"/>
                <w:szCs w:val="22"/>
              </w:rPr>
              <w:t xml:space="preserve"> </w:t>
            </w:r>
            <w:r>
              <w:rPr>
                <w:rFonts w:ascii="Calibri" w:hAnsi="Calibri" w:cs="Calibri"/>
                <w:color w:val="000000"/>
                <w:sz w:val="22"/>
                <w:szCs w:val="22"/>
              </w:rPr>
              <w:t>с</w:t>
            </w:r>
            <w:r>
              <w:rPr>
                <w:rFonts w:ascii="Arial Armenian" w:hAnsi="Arial Armenian" w:cs="Calibri"/>
                <w:color w:val="000000"/>
                <w:sz w:val="22"/>
                <w:szCs w:val="22"/>
              </w:rPr>
              <w:t xml:space="preserve"> </w:t>
            </w:r>
            <w:r>
              <w:rPr>
                <w:rFonts w:ascii="Calibri" w:hAnsi="Calibri" w:cs="Calibri"/>
                <w:color w:val="000000"/>
                <w:sz w:val="22"/>
                <w:szCs w:val="22"/>
              </w:rPr>
              <w:t>Заказчиком</w:t>
            </w:r>
            <w:r>
              <w:rPr>
                <w:rFonts w:ascii="Arial Armenian" w:hAnsi="Arial Armenian" w:cs="Calibri"/>
                <w:color w:val="000000"/>
                <w:sz w:val="22"/>
                <w:szCs w:val="22"/>
              </w:rPr>
              <w:t>,</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1</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25000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25000</w:t>
            </w:r>
          </w:p>
        </w:tc>
      </w:tr>
      <w:tr w:rsidR="004963E4" w:rsidTr="004963E4">
        <w:trPr>
          <w:trHeight w:val="61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Armenian" w:hAnsi="Arial Armenian" w:cs="Calibri"/>
                <w:color w:val="000000"/>
                <w:sz w:val="22"/>
                <w:szCs w:val="22"/>
              </w:rPr>
            </w:pPr>
            <w:r>
              <w:rPr>
                <w:rFonts w:ascii="Calibri" w:hAnsi="Calibri" w:cs="Calibri"/>
                <w:color w:val="000000"/>
                <w:sz w:val="22"/>
                <w:szCs w:val="22"/>
              </w:rPr>
              <w:t>Установка</w:t>
            </w:r>
            <w:r>
              <w:rPr>
                <w:rFonts w:ascii="Arial Armenian" w:hAnsi="Arial Armenian" w:cs="Calibri"/>
                <w:color w:val="000000"/>
                <w:sz w:val="22"/>
                <w:szCs w:val="22"/>
              </w:rPr>
              <w:t xml:space="preserve"> </w:t>
            </w:r>
            <w:r>
              <w:rPr>
                <w:rFonts w:ascii="Calibri" w:hAnsi="Calibri" w:cs="Calibri"/>
                <w:color w:val="000000"/>
                <w:sz w:val="22"/>
                <w:szCs w:val="22"/>
              </w:rPr>
              <w:t>жалюзи</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38</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8400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Armenian" w:hAnsi="Arial Armenian" w:cs="Calibri"/>
                <w:color w:val="000000"/>
                <w:sz w:val="22"/>
                <w:szCs w:val="22"/>
              </w:rPr>
            </w:pPr>
            <w:r>
              <w:rPr>
                <w:rFonts w:ascii="Arial Armenian" w:hAnsi="Arial Armenian" w:cs="Calibri"/>
                <w:color w:val="000000"/>
                <w:sz w:val="22"/>
                <w:szCs w:val="22"/>
              </w:rPr>
              <w:t>319200</w:t>
            </w:r>
          </w:p>
        </w:tc>
      </w:tr>
      <w:tr w:rsidR="004963E4" w:rsidTr="004963E4">
        <w:trPr>
          <w:trHeight w:val="63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b/>
                <w:bCs/>
                <w:color w:val="000000"/>
                <w:u w:val="single"/>
              </w:rPr>
            </w:pPr>
            <w:r>
              <w:rPr>
                <w:rFonts w:ascii="Calibri" w:hAnsi="Calibri" w:cs="Calibri"/>
                <w:b/>
                <w:bCs/>
                <w:color w:val="000000"/>
                <w:u w:val="single"/>
              </w:rPr>
              <w:t>Полы</w:t>
            </w:r>
          </w:p>
        </w:tc>
        <w:tc>
          <w:tcPr>
            <w:tcW w:w="1118" w:type="dxa"/>
            <w:tcBorders>
              <w:top w:val="nil"/>
              <w:left w:val="nil"/>
              <w:bottom w:val="single" w:sz="4" w:space="0" w:color="auto"/>
              <w:right w:val="nil"/>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82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Изготовление</w:t>
            </w:r>
            <w:r>
              <w:rPr>
                <w:rFonts w:ascii="Arial LatArm" w:hAnsi="Arial LatArm" w:cs="Calibri"/>
                <w:color w:val="000000"/>
              </w:rPr>
              <w:t xml:space="preserve"> </w:t>
            </w:r>
            <w:r>
              <w:rPr>
                <w:rFonts w:ascii="Calibri" w:hAnsi="Calibri" w:cs="Calibri"/>
                <w:color w:val="000000"/>
              </w:rPr>
              <w:t>выравнивающего</w:t>
            </w:r>
            <w:r>
              <w:rPr>
                <w:rFonts w:ascii="Arial LatArm" w:hAnsi="Arial LatArm" w:cs="Calibri"/>
                <w:color w:val="000000"/>
              </w:rPr>
              <w:t xml:space="preserve"> </w:t>
            </w:r>
            <w:r>
              <w:rPr>
                <w:rFonts w:ascii="Calibri" w:hAnsi="Calibri" w:cs="Calibri"/>
                <w:color w:val="000000"/>
              </w:rPr>
              <w:t>слоя</w:t>
            </w:r>
            <w:r>
              <w:rPr>
                <w:rFonts w:ascii="Arial LatArm" w:hAnsi="Arial LatArm" w:cs="Calibri"/>
                <w:color w:val="000000"/>
              </w:rPr>
              <w:t xml:space="preserve"> </w:t>
            </w:r>
            <w:r>
              <w:rPr>
                <w:rFonts w:ascii="Calibri" w:hAnsi="Calibri" w:cs="Calibri"/>
                <w:color w:val="000000"/>
              </w:rPr>
              <w:t>из</w:t>
            </w:r>
            <w:r>
              <w:rPr>
                <w:rFonts w:ascii="Arial LatArm" w:hAnsi="Arial LatArm" w:cs="Calibri"/>
                <w:color w:val="000000"/>
              </w:rPr>
              <w:t xml:space="preserve"> </w:t>
            </w:r>
            <w:r>
              <w:rPr>
                <w:rFonts w:ascii="Calibri" w:hAnsi="Calibri" w:cs="Calibri"/>
                <w:color w:val="000000"/>
              </w:rPr>
              <w:t>цементно</w:t>
            </w:r>
            <w:r>
              <w:rPr>
                <w:rFonts w:ascii="Arial LatArm" w:hAnsi="Arial LatArm" w:cs="Calibri"/>
                <w:color w:val="000000"/>
              </w:rPr>
              <w:t xml:space="preserve"> - </w:t>
            </w:r>
            <w:r>
              <w:rPr>
                <w:rFonts w:ascii="Calibri" w:hAnsi="Calibri" w:cs="Calibri"/>
                <w:color w:val="000000"/>
              </w:rPr>
              <w:t>песчаного</w:t>
            </w:r>
            <w:r>
              <w:rPr>
                <w:rFonts w:ascii="Arial LatArm" w:hAnsi="Arial LatArm" w:cs="Calibri"/>
                <w:color w:val="000000"/>
              </w:rPr>
              <w:t xml:space="preserve"> </w:t>
            </w:r>
            <w:r>
              <w:rPr>
                <w:rFonts w:ascii="Calibri" w:hAnsi="Calibri" w:cs="Calibri"/>
                <w:color w:val="000000"/>
              </w:rPr>
              <w:t>раствора</w:t>
            </w:r>
            <w:r>
              <w:rPr>
                <w:rFonts w:ascii="Arial LatArm" w:hAnsi="Arial LatArm" w:cs="Calibri"/>
                <w:color w:val="000000"/>
              </w:rPr>
              <w:t xml:space="preserve"> </w:t>
            </w:r>
            <w:r>
              <w:rPr>
                <w:rFonts w:ascii="Calibri" w:hAnsi="Calibri" w:cs="Calibri"/>
                <w:color w:val="000000"/>
              </w:rPr>
              <w:t>толщиной</w:t>
            </w:r>
            <w:r>
              <w:rPr>
                <w:rFonts w:ascii="Arial LatArm" w:hAnsi="Arial LatArm" w:cs="Calibri"/>
                <w:color w:val="000000"/>
              </w:rPr>
              <w:t xml:space="preserve"> 30</w:t>
            </w:r>
            <w:r>
              <w:rPr>
                <w:rFonts w:ascii="Calibri" w:hAnsi="Calibri" w:cs="Calibri"/>
                <w:color w:val="000000"/>
              </w:rPr>
              <w:t>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10000</w:t>
            </w:r>
          </w:p>
        </w:tc>
      </w:tr>
      <w:tr w:rsidR="004963E4" w:rsidTr="004963E4">
        <w:trPr>
          <w:trHeight w:val="46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Осуществление</w:t>
            </w:r>
            <w:r>
              <w:rPr>
                <w:rFonts w:ascii="Arial LatArm" w:hAnsi="Arial LatArm" w:cs="Calibri"/>
                <w:color w:val="000000"/>
              </w:rPr>
              <w:t xml:space="preserve"> </w:t>
            </w:r>
            <w:r>
              <w:rPr>
                <w:rFonts w:ascii="Calibri" w:hAnsi="Calibri" w:cs="Calibri"/>
                <w:color w:val="000000"/>
              </w:rPr>
              <w:t>полов</w:t>
            </w:r>
            <w:r>
              <w:rPr>
                <w:rFonts w:ascii="Arial LatArm" w:hAnsi="Arial LatArm" w:cs="Calibri"/>
                <w:color w:val="000000"/>
              </w:rPr>
              <w:t xml:space="preserve"> </w:t>
            </w:r>
            <w:r>
              <w:rPr>
                <w:rFonts w:ascii="Calibri" w:hAnsi="Calibri" w:cs="Calibri"/>
                <w:color w:val="000000"/>
              </w:rPr>
              <w:t>из</w:t>
            </w:r>
            <w:r>
              <w:rPr>
                <w:rFonts w:ascii="Arial LatArm" w:hAnsi="Arial LatArm" w:cs="Calibri"/>
                <w:color w:val="000000"/>
              </w:rPr>
              <w:t xml:space="preserve"> </w:t>
            </w:r>
            <w:r>
              <w:rPr>
                <w:rFonts w:ascii="Calibri" w:hAnsi="Calibri" w:cs="Calibri"/>
                <w:color w:val="000000"/>
              </w:rPr>
              <w:t>керамической</w:t>
            </w:r>
            <w:r>
              <w:rPr>
                <w:rFonts w:ascii="Arial LatArm" w:hAnsi="Arial LatArm" w:cs="Calibri"/>
                <w:color w:val="000000"/>
              </w:rPr>
              <w:t xml:space="preserve"> </w:t>
            </w:r>
            <w:r>
              <w:rPr>
                <w:rFonts w:ascii="Calibri" w:hAnsi="Calibri" w:cs="Calibri"/>
                <w:color w:val="000000"/>
              </w:rPr>
              <w:t>плитки</w:t>
            </w:r>
            <w:r>
              <w:rPr>
                <w:rFonts w:ascii="Arial LatArm" w:hAnsi="Arial LatArm" w:cs="Calibri"/>
                <w:color w:val="000000"/>
              </w:rPr>
              <w:t xml:space="preserve">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42000</w:t>
            </w:r>
          </w:p>
        </w:tc>
      </w:tr>
      <w:tr w:rsidR="004963E4" w:rsidTr="004963E4">
        <w:trPr>
          <w:trHeight w:val="61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 Осуществление плендузов</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120000</w:t>
            </w:r>
          </w:p>
        </w:tc>
      </w:tr>
      <w:tr w:rsidR="004963E4" w:rsidTr="004963E4">
        <w:trPr>
          <w:trHeight w:val="72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b/>
                <w:bCs/>
                <w:color w:val="000000"/>
                <w:u w:val="single"/>
              </w:rPr>
            </w:pPr>
            <w:r>
              <w:rPr>
                <w:rFonts w:ascii="Sylfaen" w:hAnsi="Sylfaen" w:cs="Calibri"/>
                <w:b/>
                <w:bCs/>
                <w:color w:val="000000"/>
                <w:u w:val="single"/>
              </w:rPr>
              <w:t>Работы внутренней отделки</w:t>
            </w:r>
          </w:p>
        </w:tc>
        <w:tc>
          <w:tcPr>
            <w:tcW w:w="1118" w:type="dxa"/>
            <w:tcBorders>
              <w:top w:val="nil"/>
              <w:left w:val="nil"/>
              <w:bottom w:val="single" w:sz="4" w:space="0" w:color="auto"/>
              <w:right w:val="nil"/>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Штукатурка стен ц/песчаным раствором улучшенного качества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Гаджевая штукатурка откосов дверей и окон</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50000</w:t>
            </w:r>
          </w:p>
        </w:tc>
      </w:tr>
      <w:tr w:rsidR="004963E4" w:rsidTr="004963E4">
        <w:trPr>
          <w:trHeight w:val="82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Покраска стен и откосов латексной краской улучшенного качества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720</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2500</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1800000</w:t>
            </w:r>
          </w:p>
        </w:tc>
      </w:tr>
      <w:tr w:rsidR="004963E4" w:rsidTr="004963E4">
        <w:trPr>
          <w:trHeight w:val="67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Облицовка стен кафельной плиткой</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200000</w:t>
            </w:r>
          </w:p>
        </w:tc>
      </w:tr>
      <w:tr w:rsidR="004963E4" w:rsidTr="004963E4">
        <w:trPr>
          <w:trHeight w:val="75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Облицовка</w:t>
            </w:r>
            <w:r>
              <w:rPr>
                <w:rFonts w:ascii="Arial LatArm" w:hAnsi="Arial LatArm" w:cs="Calibri"/>
                <w:color w:val="000000"/>
              </w:rPr>
              <w:t xml:space="preserve"> </w:t>
            </w:r>
            <w:r>
              <w:rPr>
                <w:rFonts w:ascii="Calibri" w:hAnsi="Calibri" w:cs="Calibri"/>
                <w:color w:val="000000"/>
              </w:rPr>
              <w:t>вертикальных</w:t>
            </w:r>
            <w:r>
              <w:rPr>
                <w:rFonts w:ascii="Arial LatArm" w:hAnsi="Arial LatArm" w:cs="Calibri"/>
                <w:color w:val="000000"/>
              </w:rPr>
              <w:t xml:space="preserve"> </w:t>
            </w:r>
            <w:r>
              <w:rPr>
                <w:rFonts w:ascii="Calibri" w:hAnsi="Calibri" w:cs="Calibri"/>
                <w:color w:val="000000"/>
              </w:rPr>
              <w:t>труб</w:t>
            </w:r>
            <w:r>
              <w:rPr>
                <w:rFonts w:ascii="Arial LatArm" w:hAnsi="Arial LatArm" w:cs="Calibri"/>
                <w:color w:val="000000"/>
              </w:rPr>
              <w:t xml:space="preserve"> </w:t>
            </w:r>
            <w:r>
              <w:rPr>
                <w:rFonts w:ascii="Calibri" w:hAnsi="Calibri" w:cs="Calibri"/>
                <w:color w:val="000000"/>
              </w:rPr>
              <w:t>водостойким</w:t>
            </w:r>
            <w:r>
              <w:rPr>
                <w:rFonts w:ascii="Arial LatArm" w:hAnsi="Arial LatArm" w:cs="Calibri"/>
                <w:color w:val="000000"/>
              </w:rPr>
              <w:t xml:space="preserve"> </w:t>
            </w:r>
            <w:r>
              <w:rPr>
                <w:rFonts w:ascii="Calibri" w:hAnsi="Calibri" w:cs="Calibri"/>
                <w:color w:val="000000"/>
              </w:rPr>
              <w:t>гипсокартоном</w:t>
            </w:r>
            <w:r>
              <w:rPr>
                <w:rFonts w:ascii="Arial LatArm" w:hAnsi="Arial LatArm" w:cs="Calibri"/>
                <w:color w:val="000000"/>
              </w:rPr>
              <w:t xml:space="preserve"> </w:t>
            </w:r>
            <w:r>
              <w:rPr>
                <w:rFonts w:ascii="Calibri" w:hAnsi="Calibri" w:cs="Calibri"/>
                <w:color w:val="000000"/>
              </w:rPr>
              <w:t>толщ</w:t>
            </w:r>
            <w:r>
              <w:rPr>
                <w:rFonts w:ascii="Arial LatArm" w:hAnsi="Arial LatArm" w:cs="Calibri"/>
                <w:color w:val="000000"/>
              </w:rPr>
              <w:t>. 12.5</w:t>
            </w:r>
            <w:r>
              <w:rPr>
                <w:rFonts w:ascii="Calibri" w:hAnsi="Calibri" w:cs="Calibri"/>
                <w:color w:val="000000"/>
              </w:rPr>
              <w:t>Мм</w:t>
            </w:r>
            <w:r>
              <w:rPr>
                <w:rFonts w:ascii="Arial LatArm" w:hAnsi="Arial LatArm" w:cs="Calibri"/>
                <w:color w:val="000000"/>
              </w:rPr>
              <w:t xml:space="preserve">, </w:t>
            </w:r>
            <w:r>
              <w:rPr>
                <w:rFonts w:ascii="Calibri" w:hAnsi="Calibri" w:cs="Calibri"/>
                <w:color w:val="000000"/>
              </w:rPr>
              <w:t>на</w:t>
            </w:r>
            <w:r>
              <w:rPr>
                <w:rFonts w:ascii="Arial LatArm" w:hAnsi="Arial LatArm" w:cs="Calibri"/>
                <w:color w:val="000000"/>
              </w:rPr>
              <w:t xml:space="preserve"> </w:t>
            </w:r>
            <w:r>
              <w:rPr>
                <w:rFonts w:ascii="Calibri" w:hAnsi="Calibri" w:cs="Calibri"/>
                <w:color w:val="000000"/>
              </w:rPr>
              <w:t>металлическом</w:t>
            </w:r>
            <w:r>
              <w:rPr>
                <w:rFonts w:ascii="Arial LatArm" w:hAnsi="Arial LatArm" w:cs="Calibri"/>
                <w:color w:val="000000"/>
              </w:rPr>
              <w:t xml:space="preserve"> </w:t>
            </w:r>
            <w:r>
              <w:rPr>
                <w:rFonts w:ascii="Calibri" w:hAnsi="Calibri" w:cs="Calibri"/>
                <w:color w:val="000000"/>
              </w:rPr>
              <w:t>каркасе</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25000</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lastRenderedPageBreak/>
              <w:t>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Изготовление подвесного потолка из ПВХ с металлическим каркасом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м</w:t>
            </w:r>
            <w:r>
              <w:rPr>
                <w:rFonts w:ascii="Arial LatArm" w:hAnsi="Arial LatArm" w:cs="Calibri"/>
                <w:color w:val="000000"/>
                <w:sz w:val="22"/>
                <w:szCs w:val="22"/>
              </w:rPr>
              <w:t>2</w:t>
            </w:r>
          </w:p>
        </w:tc>
        <w:tc>
          <w:tcPr>
            <w:tcW w:w="1236"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390000</w:t>
            </w:r>
          </w:p>
        </w:tc>
      </w:tr>
      <w:tr w:rsidR="004963E4" w:rsidTr="004963E4">
        <w:trPr>
          <w:trHeight w:val="126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b/>
                <w:bCs/>
                <w:color w:val="000000"/>
                <w:u w:val="single"/>
              </w:rPr>
            </w:pPr>
            <w:r>
              <w:rPr>
                <w:rFonts w:ascii="Arial LatArm" w:hAnsi="Arial LatArm" w:cs="Calibri"/>
                <w:b/>
                <w:bCs/>
                <w:color w:val="000000"/>
                <w:u w:val="single"/>
              </w:rPr>
              <w:t xml:space="preserve">N1-2 </w:t>
            </w:r>
            <w:r>
              <w:rPr>
                <w:rFonts w:ascii="Arial" w:hAnsi="Arial" w:cs="Arial"/>
                <w:b/>
                <w:bCs/>
                <w:color w:val="000000"/>
                <w:u w:val="single"/>
              </w:rPr>
              <w:t>Сеть внутреннего водоснабжения и канализации</w:t>
            </w:r>
          </w:p>
        </w:tc>
        <w:tc>
          <w:tcPr>
            <w:tcW w:w="1118" w:type="dxa"/>
            <w:tcBorders>
              <w:top w:val="nil"/>
              <w:left w:val="nil"/>
              <w:bottom w:val="single" w:sz="4" w:space="0" w:color="auto"/>
              <w:right w:val="nil"/>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w:hAnsi="Arial" w:cs="Arial"/>
                <w:b/>
                <w:bCs/>
                <w:color w:val="000000"/>
              </w:rPr>
            </w:pPr>
            <w:r>
              <w:rPr>
                <w:rFonts w:ascii="Arial" w:hAnsi="Arial" w:cs="Arial"/>
                <w:b/>
                <w:bCs/>
                <w:color w:val="000000"/>
              </w:rPr>
              <w:t>Сеть водоснабжения</w:t>
            </w:r>
          </w:p>
        </w:tc>
        <w:tc>
          <w:tcPr>
            <w:tcW w:w="1118" w:type="dxa"/>
            <w:tcBorders>
              <w:top w:val="nil"/>
              <w:left w:val="nil"/>
              <w:bottom w:val="single" w:sz="4" w:space="0" w:color="auto"/>
              <w:right w:val="nil"/>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single" w:sz="4" w:space="0" w:color="auto"/>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Монтаж полипропиленовых труб с резиновой изоляцией с испытанием, промывкой и дезинфекцией Ф32мм, d25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54000</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Монтаж полипропиленовых труб с резиновой изоляцией с испытанием, промывкой и дезинфекцией Ф25мм, d20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34</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68000</w:t>
            </w:r>
          </w:p>
        </w:tc>
      </w:tr>
      <w:tr w:rsidR="004963E4" w:rsidTr="004963E4">
        <w:trPr>
          <w:trHeight w:val="88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Монтаж полипропиленовых труб с резиновой изоляцией с испытанием, промывкой и дезинфекцией Ф20мм, d15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Фасонные части полипропиленовых труб d25мм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Фасонные части полипропиленовых труб d20мм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12500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Фасонные части полипропиленовых труб d15мм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7</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Шариковый клапан dp=25, P=1МПа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18000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8</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Шариковый клапан dp=20, P=1МПа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9</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Шариковый клапан dp=15, P=1МПа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10</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Кран для раковин</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к</w:t>
            </w:r>
            <w:r>
              <w:rPr>
                <w:rFonts w:ascii="Arial LatArm" w:hAnsi="Arial LatArm" w:cs="Calibri"/>
                <w:color w:val="000000"/>
                <w:sz w:val="22"/>
                <w:szCs w:val="22"/>
              </w:rPr>
              <w:t>-</w:t>
            </w:r>
            <w:r>
              <w:rPr>
                <w:rFonts w:ascii="Calibri" w:hAnsi="Calibri" w:cs="Calibri"/>
                <w:color w:val="000000"/>
                <w:sz w:val="22"/>
                <w:szCs w:val="22"/>
              </w:rPr>
              <w:t>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Смеситель с душем,  по согласованию с Заказчиком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к</w:t>
            </w:r>
            <w:r>
              <w:rPr>
                <w:rFonts w:ascii="Arial LatArm" w:hAnsi="Arial LatArm" w:cs="Calibri"/>
                <w:color w:val="000000"/>
                <w:sz w:val="22"/>
                <w:szCs w:val="22"/>
              </w:rPr>
              <w:t>-</w:t>
            </w:r>
            <w:r>
              <w:rPr>
                <w:rFonts w:ascii="Calibri" w:hAnsi="Calibri" w:cs="Calibri"/>
                <w:color w:val="000000"/>
                <w:sz w:val="22"/>
                <w:szCs w:val="22"/>
              </w:rPr>
              <w:t>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Гибкая труба для сливного бачка унитаза DN=15,L=0.5м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к</w:t>
            </w:r>
            <w:r>
              <w:rPr>
                <w:rFonts w:ascii="Arial LatArm" w:hAnsi="Arial LatArm" w:cs="Calibri"/>
                <w:color w:val="000000"/>
                <w:sz w:val="22"/>
                <w:szCs w:val="22"/>
              </w:rPr>
              <w:t>-</w:t>
            </w:r>
            <w:r>
              <w:rPr>
                <w:rFonts w:ascii="Calibri" w:hAnsi="Calibri" w:cs="Calibri"/>
                <w:color w:val="000000"/>
                <w:sz w:val="22"/>
                <w:szCs w:val="22"/>
              </w:rPr>
              <w:t>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4000</w:t>
            </w:r>
          </w:p>
        </w:tc>
      </w:tr>
      <w:tr w:rsidR="004963E4" w:rsidTr="004963E4">
        <w:trPr>
          <w:trHeight w:val="51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b/>
                <w:bCs/>
                <w:color w:val="000000"/>
              </w:rPr>
            </w:pPr>
            <w:r>
              <w:rPr>
                <w:rFonts w:ascii="Arial" w:hAnsi="Arial" w:cs="Arial"/>
                <w:b/>
                <w:bCs/>
                <w:color w:val="000000"/>
              </w:rPr>
              <w:t>Канализационная сеть</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auto" w:fill="auto"/>
            <w:noWrap/>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79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lastRenderedPageBreak/>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Установка</w:t>
            </w:r>
            <w:r>
              <w:rPr>
                <w:rFonts w:ascii="Arial LatArm" w:hAnsi="Arial LatArm" w:cs="Calibri"/>
                <w:color w:val="000000"/>
              </w:rPr>
              <w:t xml:space="preserve"> </w:t>
            </w:r>
            <w:r>
              <w:rPr>
                <w:rFonts w:ascii="Calibri" w:hAnsi="Calibri" w:cs="Calibri"/>
                <w:color w:val="000000"/>
              </w:rPr>
              <w:t>полиэтиленовых</w:t>
            </w:r>
            <w:r>
              <w:rPr>
                <w:rFonts w:ascii="Arial LatArm" w:hAnsi="Arial LatArm" w:cs="Calibri"/>
                <w:color w:val="000000"/>
              </w:rPr>
              <w:t xml:space="preserve"> </w:t>
            </w:r>
            <w:r>
              <w:rPr>
                <w:rFonts w:ascii="Calibri" w:hAnsi="Calibri" w:cs="Calibri"/>
                <w:color w:val="000000"/>
              </w:rPr>
              <w:t>канализационных</w:t>
            </w:r>
            <w:r>
              <w:rPr>
                <w:rFonts w:ascii="Arial LatArm" w:hAnsi="Arial LatArm" w:cs="Calibri"/>
                <w:color w:val="000000"/>
              </w:rPr>
              <w:t xml:space="preserve"> </w:t>
            </w:r>
            <w:r>
              <w:rPr>
                <w:rFonts w:ascii="Calibri" w:hAnsi="Calibri" w:cs="Calibri"/>
                <w:color w:val="000000"/>
              </w:rPr>
              <w:t>труб</w:t>
            </w:r>
            <w:r>
              <w:rPr>
                <w:rFonts w:ascii="Arial LatArm" w:hAnsi="Arial LatArm" w:cs="Calibri"/>
                <w:color w:val="000000"/>
              </w:rPr>
              <w:t>, d50</w:t>
            </w:r>
            <w:r>
              <w:rPr>
                <w:rFonts w:ascii="Calibri" w:hAnsi="Calibri" w:cs="Calibri"/>
                <w:color w:val="000000"/>
              </w:rPr>
              <w:t>мм</w:t>
            </w:r>
            <w:r>
              <w:rPr>
                <w:rFonts w:ascii="Arial LatArm" w:hAnsi="Arial LatArm" w:cs="Calibri"/>
                <w:color w:val="000000"/>
              </w:rPr>
              <w:t xml:space="preserve"> /</w:t>
            </w:r>
            <w:r>
              <w:rPr>
                <w:rFonts w:ascii="Calibri" w:hAnsi="Calibri" w:cs="Calibri"/>
                <w:color w:val="000000"/>
              </w:rPr>
              <w:t>с</w:t>
            </w:r>
            <w:r>
              <w:rPr>
                <w:rFonts w:ascii="Arial LatArm" w:hAnsi="Arial LatArm" w:cs="Calibri"/>
                <w:color w:val="000000"/>
              </w:rPr>
              <w:t xml:space="preserve"> </w:t>
            </w:r>
            <w:r>
              <w:rPr>
                <w:rFonts w:ascii="Calibri" w:hAnsi="Calibri" w:cs="Calibri"/>
                <w:color w:val="000000"/>
              </w:rPr>
              <w:t>гидравлическим</w:t>
            </w:r>
            <w:r>
              <w:rPr>
                <w:rFonts w:ascii="Arial LatArm" w:hAnsi="Arial LatArm" w:cs="Calibri"/>
                <w:color w:val="000000"/>
              </w:rPr>
              <w:t xml:space="preserve"> </w:t>
            </w:r>
            <w:r>
              <w:rPr>
                <w:rFonts w:ascii="Calibri" w:hAnsi="Calibri" w:cs="Calibri"/>
                <w:color w:val="000000"/>
              </w:rPr>
              <w:t>испытанием</w:t>
            </w:r>
            <w:r>
              <w:rPr>
                <w:rFonts w:ascii="Arial LatArm" w:hAnsi="Arial LatArm" w:cs="Calibri"/>
                <w:color w:val="000000"/>
              </w:rPr>
              <w:t xml:space="preserve">/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2"/>
                <w:szCs w:val="22"/>
              </w:rPr>
              <w:t>.</w:t>
            </w:r>
            <w:r>
              <w:rPr>
                <w:rFonts w:ascii="Calibri" w:hAnsi="Calibri" w:cs="Calibri"/>
                <w:color w:val="000000"/>
                <w:sz w:val="22"/>
                <w:szCs w:val="22"/>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Фасонные</w:t>
            </w:r>
            <w:r>
              <w:rPr>
                <w:rFonts w:ascii="Arial LatArm" w:hAnsi="Arial LatArm" w:cs="Calibri"/>
                <w:color w:val="000000"/>
              </w:rPr>
              <w:t xml:space="preserve"> </w:t>
            </w:r>
            <w:r>
              <w:rPr>
                <w:rFonts w:ascii="Calibri" w:hAnsi="Calibri" w:cs="Calibri"/>
                <w:color w:val="000000"/>
              </w:rPr>
              <w:t>части</w:t>
            </w:r>
            <w:r>
              <w:rPr>
                <w:rFonts w:ascii="Arial LatArm" w:hAnsi="Arial LatArm" w:cs="Calibri"/>
                <w:color w:val="000000"/>
              </w:rPr>
              <w:t xml:space="preserve"> </w:t>
            </w:r>
            <w:r>
              <w:rPr>
                <w:rFonts w:ascii="Calibri" w:hAnsi="Calibri" w:cs="Calibri"/>
                <w:color w:val="000000"/>
              </w:rPr>
              <w:t>полиэтиленовых</w:t>
            </w:r>
            <w:r>
              <w:rPr>
                <w:rFonts w:ascii="Arial LatArm" w:hAnsi="Arial LatArm" w:cs="Calibri"/>
                <w:color w:val="000000"/>
              </w:rPr>
              <w:t xml:space="preserve"> </w:t>
            </w:r>
            <w:r>
              <w:rPr>
                <w:rFonts w:ascii="Calibri" w:hAnsi="Calibri" w:cs="Calibri"/>
                <w:color w:val="000000"/>
              </w:rPr>
              <w:t>канализационных</w:t>
            </w:r>
            <w:r>
              <w:rPr>
                <w:rFonts w:ascii="Arial LatArm" w:hAnsi="Arial LatArm" w:cs="Calibri"/>
                <w:color w:val="000000"/>
              </w:rPr>
              <w:t xml:space="preserve"> </w:t>
            </w:r>
            <w:r>
              <w:rPr>
                <w:rFonts w:ascii="Calibri" w:hAnsi="Calibri" w:cs="Calibri"/>
                <w:color w:val="000000"/>
              </w:rPr>
              <w:t>труб</w:t>
            </w:r>
            <w:r>
              <w:rPr>
                <w:rFonts w:ascii="Arial LatArm" w:hAnsi="Arial LatArm" w:cs="Calibri"/>
                <w:color w:val="000000"/>
              </w:rPr>
              <w:t xml:space="preserve"> d110</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Фасонные</w:t>
            </w:r>
            <w:r>
              <w:rPr>
                <w:rFonts w:ascii="Arial LatArm" w:hAnsi="Arial LatArm" w:cs="Calibri"/>
                <w:color w:val="000000"/>
              </w:rPr>
              <w:t xml:space="preserve"> </w:t>
            </w:r>
            <w:r>
              <w:rPr>
                <w:rFonts w:ascii="Calibri" w:hAnsi="Calibri" w:cs="Calibri"/>
                <w:color w:val="000000"/>
              </w:rPr>
              <w:t>части</w:t>
            </w:r>
            <w:r>
              <w:rPr>
                <w:rFonts w:ascii="Arial LatArm" w:hAnsi="Arial LatArm" w:cs="Calibri"/>
                <w:color w:val="000000"/>
              </w:rPr>
              <w:t xml:space="preserve"> </w:t>
            </w:r>
            <w:r>
              <w:rPr>
                <w:rFonts w:ascii="Calibri" w:hAnsi="Calibri" w:cs="Calibri"/>
                <w:color w:val="000000"/>
              </w:rPr>
              <w:t>полиэтиленовых</w:t>
            </w:r>
            <w:r>
              <w:rPr>
                <w:rFonts w:ascii="Arial LatArm" w:hAnsi="Arial LatArm" w:cs="Calibri"/>
                <w:color w:val="000000"/>
              </w:rPr>
              <w:t xml:space="preserve"> </w:t>
            </w:r>
            <w:r>
              <w:rPr>
                <w:rFonts w:ascii="Calibri" w:hAnsi="Calibri" w:cs="Calibri"/>
                <w:color w:val="000000"/>
              </w:rPr>
              <w:t>канализационных</w:t>
            </w:r>
            <w:r>
              <w:rPr>
                <w:rFonts w:ascii="Arial LatArm" w:hAnsi="Arial LatArm" w:cs="Calibri"/>
                <w:color w:val="000000"/>
              </w:rPr>
              <w:t xml:space="preserve"> </w:t>
            </w:r>
            <w:r>
              <w:rPr>
                <w:rFonts w:ascii="Calibri" w:hAnsi="Calibri" w:cs="Calibri"/>
                <w:color w:val="000000"/>
              </w:rPr>
              <w:t>труб</w:t>
            </w:r>
            <w:r>
              <w:rPr>
                <w:rFonts w:ascii="Arial LatArm" w:hAnsi="Arial LatArm" w:cs="Calibri"/>
                <w:color w:val="000000"/>
              </w:rPr>
              <w:t xml:space="preserve"> d50</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9600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w:hAnsi="Arial" w:cs="Arial"/>
                <w:color w:val="000000"/>
              </w:rPr>
            </w:pPr>
            <w:r>
              <w:rPr>
                <w:rFonts w:ascii="Arial" w:hAnsi="Arial" w:cs="Arial"/>
                <w:color w:val="000000"/>
              </w:rPr>
              <w:t>Установка трапов d=50мм,Нержавеющий металл</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6000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12000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Настенная</w:t>
            </w:r>
            <w:r>
              <w:rPr>
                <w:rFonts w:ascii="Arial LatArm" w:hAnsi="Arial LatArm" w:cs="Calibri"/>
                <w:color w:val="000000"/>
              </w:rPr>
              <w:t xml:space="preserve"> </w:t>
            </w:r>
            <w:r>
              <w:rPr>
                <w:rFonts w:ascii="Calibri" w:hAnsi="Calibri" w:cs="Calibri"/>
                <w:color w:val="000000"/>
              </w:rPr>
              <w:t>или</w:t>
            </w:r>
            <w:r>
              <w:rPr>
                <w:rFonts w:ascii="Arial LatArm" w:hAnsi="Arial LatArm" w:cs="Calibri"/>
                <w:color w:val="000000"/>
              </w:rPr>
              <w:t xml:space="preserve"> </w:t>
            </w:r>
            <w:r>
              <w:rPr>
                <w:rFonts w:ascii="Calibri" w:hAnsi="Calibri" w:cs="Calibri"/>
                <w:color w:val="000000"/>
              </w:rPr>
              <w:t>подвесная</w:t>
            </w:r>
            <w:r>
              <w:rPr>
                <w:rFonts w:ascii="Arial LatArm" w:hAnsi="Arial LatArm" w:cs="Calibri"/>
                <w:color w:val="000000"/>
              </w:rPr>
              <w:t xml:space="preserve"> </w:t>
            </w:r>
            <w:r>
              <w:rPr>
                <w:rFonts w:ascii="Calibri" w:hAnsi="Calibri" w:cs="Calibri"/>
                <w:color w:val="000000"/>
              </w:rPr>
              <w:t>керамическая</w:t>
            </w:r>
            <w:r>
              <w:rPr>
                <w:rFonts w:ascii="Arial LatArm" w:hAnsi="Arial LatArm" w:cs="Calibri"/>
                <w:color w:val="000000"/>
              </w:rPr>
              <w:t xml:space="preserve"> </w:t>
            </w:r>
            <w:r>
              <w:rPr>
                <w:rFonts w:ascii="Calibri" w:hAnsi="Calibri" w:cs="Calibri"/>
                <w:color w:val="000000"/>
              </w:rPr>
              <w:t>раковина</w:t>
            </w:r>
            <w:r>
              <w:rPr>
                <w:rFonts w:ascii="Arial LatArm" w:hAnsi="Arial LatArm" w:cs="Calibri"/>
                <w:color w:val="000000"/>
              </w:rPr>
              <w:t xml:space="preserve"> </w:t>
            </w:r>
            <w:r>
              <w:rPr>
                <w:rFonts w:ascii="Calibri" w:hAnsi="Calibri" w:cs="Calibri"/>
                <w:color w:val="000000"/>
              </w:rPr>
              <w:t>с</w:t>
            </w:r>
            <w:r>
              <w:rPr>
                <w:rFonts w:ascii="Arial LatArm" w:hAnsi="Arial LatArm" w:cs="Calibri"/>
                <w:color w:val="000000"/>
              </w:rPr>
              <w:t xml:space="preserve"> </w:t>
            </w:r>
            <w:r>
              <w:rPr>
                <w:rFonts w:ascii="Calibri" w:hAnsi="Calibri" w:cs="Calibri"/>
                <w:color w:val="000000"/>
              </w:rPr>
              <w:t>сифоном</w:t>
            </w:r>
            <w:r>
              <w:rPr>
                <w:rFonts w:ascii="Arial LatArm" w:hAnsi="Arial LatArm" w:cs="Calibri"/>
                <w:color w:val="000000"/>
              </w:rPr>
              <w:t xml:space="preserve"> </w:t>
            </w:r>
            <w:r>
              <w:rPr>
                <w:rFonts w:ascii="Calibri" w:hAnsi="Calibri" w:cs="Calibri"/>
                <w:color w:val="000000"/>
              </w:rPr>
              <w:t>по</w:t>
            </w:r>
            <w:r>
              <w:rPr>
                <w:rFonts w:ascii="Arial LatArm" w:hAnsi="Arial LatArm" w:cs="Calibri"/>
                <w:color w:val="000000"/>
              </w:rPr>
              <w:t xml:space="preserve"> </w:t>
            </w:r>
            <w:r>
              <w:rPr>
                <w:rFonts w:ascii="Calibri" w:hAnsi="Calibri" w:cs="Calibri"/>
                <w:color w:val="000000"/>
              </w:rPr>
              <w:t>согласованию</w:t>
            </w:r>
            <w:r>
              <w:rPr>
                <w:rFonts w:ascii="Arial LatArm" w:hAnsi="Arial LatArm" w:cs="Calibri"/>
                <w:color w:val="000000"/>
              </w:rPr>
              <w:t xml:space="preserve"> </w:t>
            </w:r>
            <w:r>
              <w:rPr>
                <w:rFonts w:ascii="Calibri" w:hAnsi="Calibri" w:cs="Calibri"/>
                <w:color w:val="000000"/>
              </w:rPr>
              <w:t>с</w:t>
            </w:r>
            <w:r>
              <w:rPr>
                <w:rFonts w:ascii="Arial LatArm" w:hAnsi="Arial LatArm" w:cs="Calibri"/>
                <w:color w:val="000000"/>
              </w:rPr>
              <w:t xml:space="preserve"> </w:t>
            </w:r>
            <w:r>
              <w:rPr>
                <w:rFonts w:ascii="Calibri" w:hAnsi="Calibri" w:cs="Calibri"/>
                <w:color w:val="000000"/>
              </w:rPr>
              <w:t>Заказчиком</w:t>
            </w:r>
            <w:r>
              <w:rPr>
                <w:rFonts w:ascii="Arial LatArm" w:hAnsi="Arial LatArm" w:cs="Calibri"/>
                <w:color w:val="000000"/>
              </w:rPr>
              <w:t>,</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70000</w:t>
            </w:r>
          </w:p>
        </w:tc>
      </w:tr>
      <w:tr w:rsidR="004963E4" w:rsidTr="004963E4">
        <w:trPr>
          <w:trHeight w:val="692"/>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6</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Унитаз</w:t>
            </w:r>
            <w:r>
              <w:rPr>
                <w:rFonts w:ascii="Arial LatArm" w:hAnsi="Arial LatArm" w:cs="Calibri"/>
                <w:color w:val="000000"/>
              </w:rPr>
              <w:t xml:space="preserve"> </w:t>
            </w:r>
            <w:r>
              <w:rPr>
                <w:rFonts w:ascii="Calibri" w:hAnsi="Calibri" w:cs="Calibri"/>
                <w:color w:val="000000"/>
              </w:rPr>
              <w:t>настенный</w:t>
            </w:r>
            <w:r>
              <w:rPr>
                <w:rFonts w:ascii="Arial LatArm" w:hAnsi="Arial LatArm" w:cs="Calibri"/>
                <w:color w:val="000000"/>
              </w:rPr>
              <w:t xml:space="preserve"> </w:t>
            </w:r>
            <w:r>
              <w:rPr>
                <w:rFonts w:ascii="Calibri" w:hAnsi="Calibri" w:cs="Calibri"/>
                <w:color w:val="000000"/>
              </w:rPr>
              <w:t>или</w:t>
            </w:r>
            <w:r>
              <w:rPr>
                <w:rFonts w:ascii="Arial LatArm" w:hAnsi="Arial LatArm" w:cs="Calibri"/>
                <w:color w:val="000000"/>
              </w:rPr>
              <w:t xml:space="preserve"> </w:t>
            </w:r>
            <w:r>
              <w:rPr>
                <w:rFonts w:ascii="Calibri" w:hAnsi="Calibri" w:cs="Calibri"/>
                <w:color w:val="000000"/>
              </w:rPr>
              <w:t>подвесной</w:t>
            </w:r>
            <w:r>
              <w:rPr>
                <w:rFonts w:ascii="Arial LatArm" w:hAnsi="Arial LatArm" w:cs="Calibri"/>
                <w:color w:val="000000"/>
              </w:rPr>
              <w:t xml:space="preserve"> </w:t>
            </w:r>
            <w:r>
              <w:rPr>
                <w:rFonts w:ascii="Calibri" w:hAnsi="Calibri" w:cs="Calibri"/>
                <w:color w:val="000000"/>
              </w:rPr>
              <w:t>по</w:t>
            </w:r>
            <w:r>
              <w:rPr>
                <w:rFonts w:ascii="Arial LatArm" w:hAnsi="Arial LatArm" w:cs="Calibri"/>
                <w:color w:val="000000"/>
              </w:rPr>
              <w:t xml:space="preserve"> </w:t>
            </w:r>
            <w:r>
              <w:rPr>
                <w:rFonts w:ascii="Calibri" w:hAnsi="Calibri" w:cs="Calibri"/>
                <w:color w:val="000000"/>
              </w:rPr>
              <w:t>согласованию</w:t>
            </w:r>
            <w:r>
              <w:rPr>
                <w:rFonts w:ascii="Arial LatArm" w:hAnsi="Arial LatArm" w:cs="Calibri"/>
                <w:color w:val="000000"/>
              </w:rPr>
              <w:t xml:space="preserve"> </w:t>
            </w:r>
            <w:r>
              <w:rPr>
                <w:rFonts w:ascii="Calibri" w:hAnsi="Calibri" w:cs="Calibri"/>
                <w:color w:val="000000"/>
              </w:rPr>
              <w:t>с</w:t>
            </w:r>
            <w:r>
              <w:rPr>
                <w:rFonts w:ascii="Arial LatArm" w:hAnsi="Arial LatArm" w:cs="Calibri"/>
                <w:color w:val="000000"/>
              </w:rPr>
              <w:t xml:space="preserve"> </w:t>
            </w:r>
            <w:r>
              <w:rPr>
                <w:rFonts w:ascii="Calibri" w:hAnsi="Calibri" w:cs="Calibri"/>
                <w:color w:val="000000"/>
              </w:rPr>
              <w:t>Заказчиком</w:t>
            </w:r>
            <w:r>
              <w:rPr>
                <w:rFonts w:ascii="Arial LatArm" w:hAnsi="Arial LatArm" w:cs="Calibri"/>
                <w:color w:val="000000"/>
              </w:rPr>
              <w:t>,</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260000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260000</w:t>
            </w:r>
          </w:p>
        </w:tc>
      </w:tr>
      <w:tr w:rsidR="004963E4" w:rsidTr="004963E4">
        <w:trPr>
          <w:trHeight w:val="76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b/>
                <w:bCs/>
                <w:color w:val="000000"/>
                <w:u w:val="single"/>
              </w:rPr>
            </w:pPr>
            <w:r>
              <w:rPr>
                <w:rFonts w:ascii="Sylfaen" w:hAnsi="Sylfaen" w:cs="Calibri"/>
                <w:b/>
                <w:bCs/>
                <w:color w:val="000000"/>
                <w:u w:val="single"/>
              </w:rPr>
              <w:t>N1-3 Отопление</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76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алюминиевых отопительных радиаторов, Q=0.129 квт H=500 мм</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экм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96</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144000</w:t>
            </w:r>
          </w:p>
        </w:tc>
      </w:tr>
      <w:tr w:rsidR="004963E4" w:rsidTr="004963E4">
        <w:trPr>
          <w:trHeight w:val="64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Стоимость алюминиевых отопительных радиаторов H=500мм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секц</w:t>
            </w:r>
            <w:r>
              <w:rPr>
                <w:rFonts w:ascii="Arial LatArm" w:hAnsi="Arial LatArm" w:cs="Calibri"/>
                <w:color w:val="000000"/>
                <w:sz w:val="22"/>
                <w:szCs w:val="22"/>
              </w:rPr>
              <w:t>.</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96</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3650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350400</w:t>
            </w:r>
          </w:p>
        </w:tc>
      </w:tr>
      <w:tr w:rsidR="004963E4" w:rsidTr="004963E4">
        <w:trPr>
          <w:trHeight w:val="129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полипропиленовых труб с алюминиевым слоем для горячей воды  PN10, d20мм/ с промывкой и гидравлическим испытанием/ для горячей воды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550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8250</w:t>
            </w:r>
          </w:p>
        </w:tc>
      </w:tr>
      <w:tr w:rsidR="004963E4" w:rsidTr="004963E4">
        <w:trPr>
          <w:trHeight w:val="129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Установка полипропиленовых труб с алюминиевым слоем для горячей воды  PN10, d25мм/ с промывкой и гидравлическим испытанием/ для горячей воды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2800</w:t>
            </w:r>
          </w:p>
        </w:tc>
      </w:tr>
      <w:tr w:rsidR="004963E4" w:rsidTr="004963E4">
        <w:trPr>
          <w:trHeight w:val="129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полипропиленовых труб с алюминиевым слоем для горячей воды  PN10, d32мм/ с промывкой и гидравлическим испытанием/ для горячей воды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r>
      <w:tr w:rsidR="004963E4" w:rsidTr="004963E4">
        <w:trPr>
          <w:trHeight w:val="129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lastRenderedPageBreak/>
              <w:t>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полипропиленовых труб с алюминиевым слоем для горячей воды  PN10, d40мм/ с промывкой и гидравлическим испытанием/ для горячей воды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16000</w:t>
            </w:r>
          </w:p>
        </w:tc>
      </w:tr>
      <w:tr w:rsidR="004963E4" w:rsidTr="004963E4">
        <w:trPr>
          <w:trHeight w:val="129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7</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Установка полипропиленовых труб с алюминиевым слоем для горячей воды  PN10, d50мм/ с промывкой и гидравлическим испытанием/ для горячей воды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24000</w:t>
            </w:r>
          </w:p>
        </w:tc>
      </w:tr>
      <w:tr w:rsidR="004963E4" w:rsidTr="004963E4">
        <w:trPr>
          <w:trHeight w:val="108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8</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полипропиленовых труб с алюминиевым слоем для горячей воды  PN20, d63мм/ с промывкой и гидравлическим испытанием/ для горячей воды</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пог</w:t>
            </w:r>
            <w:r>
              <w:rPr>
                <w:rFonts w:ascii="Arial LatArm" w:hAnsi="Arial LatArm" w:cs="Calibri"/>
                <w:color w:val="000000"/>
                <w:sz w:val="20"/>
                <w:szCs w:val="20"/>
              </w:rPr>
              <w:t>.</w:t>
            </w:r>
            <w:r>
              <w:rPr>
                <w:rFonts w:ascii="Calibri" w:hAnsi="Calibri" w:cs="Calibri"/>
                <w:color w:val="000000"/>
                <w:sz w:val="20"/>
                <w:szCs w:val="20"/>
              </w:rPr>
              <w:t>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9</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Монтажный комплект для радиатора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10</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Прокладка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11</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Вешалка на радиатор PPR</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sz w:val="22"/>
                <w:szCs w:val="22"/>
              </w:rPr>
            </w:pPr>
            <w:r>
              <w:rPr>
                <w:rFonts w:ascii="Calibri" w:hAnsi="Calibri" w:cs="Calibri"/>
                <w:color w:val="000000"/>
                <w:sz w:val="22"/>
                <w:szCs w:val="22"/>
              </w:rPr>
              <w:t>пара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12</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Вешалка на радиатор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13</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Внутренний клапан радиатора Ф15</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14</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Верхний клапан радиатора Ф15</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 xml:space="preserve">Установка воздухоотводчика 1/2’’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Sylfaen" w:hAnsi="Sylfaen" w:cs="Calibri"/>
                <w:color w:val="000000"/>
              </w:rPr>
            </w:pPr>
            <w:r>
              <w:rPr>
                <w:rFonts w:ascii="Sylfaen" w:hAnsi="Sylfaen" w:cs="Calibri"/>
                <w:color w:val="000000"/>
              </w:rPr>
              <w:t>Установка муфты 1/2’’</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35000</w:t>
            </w:r>
          </w:p>
        </w:tc>
      </w:tr>
      <w:tr w:rsidR="004963E4" w:rsidTr="004963E4">
        <w:trPr>
          <w:trHeight w:val="315"/>
        </w:trPr>
        <w:tc>
          <w:tcPr>
            <w:tcW w:w="941" w:type="dxa"/>
            <w:tcBorders>
              <w:top w:val="nil"/>
              <w:left w:val="single" w:sz="4" w:space="0" w:color="auto"/>
              <w:bottom w:val="single" w:sz="4" w:space="0" w:color="auto"/>
              <w:right w:val="single" w:sz="4" w:space="0" w:color="auto"/>
            </w:tcBorders>
            <w:shd w:val="clear" w:color="auto" w:fill="auto"/>
            <w:vAlign w:val="center"/>
            <w:hideMark/>
          </w:tcPr>
          <w:p w:rsidR="004963E4" w:rsidRDefault="004963E4">
            <w:pPr>
              <w:jc w:val="center"/>
              <w:rPr>
                <w:color w:val="000000"/>
                <w:sz w:val="22"/>
                <w:szCs w:val="22"/>
              </w:rPr>
            </w:pPr>
            <w:r>
              <w:rPr>
                <w:color w:val="000000"/>
                <w:sz w:val="22"/>
                <w:szCs w:val="22"/>
              </w:rPr>
              <w:t> </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b/>
                <w:bCs/>
                <w:color w:val="000000"/>
              </w:rPr>
            </w:pPr>
            <w:r>
              <w:rPr>
                <w:b/>
                <w:bCs/>
                <w:color w:val="000000"/>
              </w:rPr>
              <w:t>N1-4 Ներքին լուսավորոության ցանց</w:t>
            </w:r>
          </w:p>
        </w:tc>
        <w:tc>
          <w:tcPr>
            <w:tcW w:w="1118" w:type="dxa"/>
            <w:tcBorders>
              <w:top w:val="nil"/>
              <w:left w:val="nil"/>
              <w:bottom w:val="single" w:sz="4" w:space="0" w:color="auto"/>
              <w:right w:val="single" w:sz="4" w:space="0" w:color="auto"/>
            </w:tcBorders>
            <w:shd w:val="clear" w:color="auto" w:fill="auto"/>
            <w:vAlign w:val="center"/>
            <w:hideMark/>
          </w:tcPr>
          <w:p w:rsidR="004963E4" w:rsidRDefault="004963E4">
            <w:pPr>
              <w:jc w:val="center"/>
              <w:rPr>
                <w:color w:val="000000"/>
                <w:sz w:val="22"/>
                <w:szCs w:val="22"/>
              </w:rPr>
            </w:pPr>
            <w:r>
              <w:rPr>
                <w:color w:val="000000"/>
                <w:sz w:val="22"/>
                <w:szCs w:val="22"/>
              </w:rPr>
              <w:t> </w:t>
            </w:r>
          </w:p>
        </w:tc>
        <w:tc>
          <w:tcPr>
            <w:tcW w:w="1236" w:type="dxa"/>
            <w:tcBorders>
              <w:top w:val="nil"/>
              <w:left w:val="nil"/>
              <w:bottom w:val="single" w:sz="4" w:space="0" w:color="auto"/>
              <w:right w:val="single" w:sz="4" w:space="0" w:color="auto"/>
            </w:tcBorders>
            <w:shd w:val="clear" w:color="auto" w:fill="auto"/>
            <w:vAlign w:val="center"/>
            <w:hideMark/>
          </w:tcPr>
          <w:p w:rsidR="004963E4" w:rsidRDefault="004963E4">
            <w:pPr>
              <w:jc w:val="center"/>
              <w:rPr>
                <w:color w:val="000000"/>
              </w:rPr>
            </w:pPr>
            <w:r>
              <w:rPr>
                <w:color w:val="000000"/>
              </w:rPr>
              <w:t> </w:t>
            </w:r>
          </w:p>
        </w:tc>
        <w:tc>
          <w:tcPr>
            <w:tcW w:w="1412"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Arial LatArm" w:hAnsi="Arial LatArm" w:cs="Calibri"/>
                <w:color w:val="000000"/>
              </w:rPr>
              <w:t> </w:t>
            </w:r>
          </w:p>
        </w:tc>
        <w:tc>
          <w:tcPr>
            <w:tcW w:w="1805" w:type="dxa"/>
            <w:tcBorders>
              <w:top w:val="nil"/>
              <w:left w:val="nil"/>
              <w:bottom w:val="single" w:sz="4" w:space="0" w:color="auto"/>
              <w:right w:val="single" w:sz="4" w:space="0" w:color="auto"/>
            </w:tcBorders>
            <w:shd w:val="clear" w:color="auto" w:fill="auto"/>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r>
      <w:tr w:rsidR="004963E4" w:rsidTr="004963E4">
        <w:trPr>
          <w:trHeight w:val="126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Светодиодные</w:t>
            </w:r>
            <w:r>
              <w:rPr>
                <w:rFonts w:ascii="Arial LatArm" w:hAnsi="Arial LatArm" w:cs="Calibri"/>
                <w:color w:val="000000"/>
              </w:rPr>
              <w:t xml:space="preserve"> (LED) </w:t>
            </w:r>
            <w:r>
              <w:rPr>
                <w:rFonts w:ascii="Calibri" w:hAnsi="Calibri" w:cs="Calibri"/>
                <w:color w:val="000000"/>
              </w:rPr>
              <w:t>светильники</w:t>
            </w:r>
            <w:r>
              <w:rPr>
                <w:rFonts w:ascii="Arial LatArm" w:hAnsi="Arial LatArm" w:cs="Calibri"/>
                <w:color w:val="000000"/>
              </w:rPr>
              <w:t xml:space="preserve"> </w:t>
            </w:r>
            <w:r>
              <w:rPr>
                <w:rFonts w:ascii="Calibri" w:hAnsi="Calibri" w:cs="Calibri"/>
                <w:color w:val="000000"/>
              </w:rPr>
              <w:t>для</w:t>
            </w:r>
            <w:r>
              <w:rPr>
                <w:rFonts w:ascii="Arial LatArm" w:hAnsi="Arial LatArm" w:cs="Calibri"/>
                <w:color w:val="000000"/>
              </w:rPr>
              <w:t xml:space="preserve"> </w:t>
            </w:r>
            <w:r>
              <w:rPr>
                <w:rFonts w:ascii="Calibri" w:hAnsi="Calibri" w:cs="Calibri"/>
                <w:color w:val="000000"/>
              </w:rPr>
              <w:t>подвесных</w:t>
            </w:r>
            <w:r>
              <w:rPr>
                <w:rFonts w:ascii="Arial LatArm" w:hAnsi="Arial LatArm" w:cs="Calibri"/>
                <w:color w:val="000000"/>
              </w:rPr>
              <w:t xml:space="preserve"> </w:t>
            </w:r>
            <w:r>
              <w:rPr>
                <w:rFonts w:ascii="Calibri" w:hAnsi="Calibri" w:cs="Calibri"/>
                <w:color w:val="000000"/>
              </w:rPr>
              <w:t>потолков</w:t>
            </w:r>
            <w:r>
              <w:rPr>
                <w:rFonts w:ascii="Arial LatArm" w:hAnsi="Arial LatArm" w:cs="Calibri"/>
                <w:color w:val="000000"/>
              </w:rPr>
              <w:t xml:space="preserve">, </w:t>
            </w:r>
            <w:r>
              <w:rPr>
                <w:rFonts w:ascii="Calibri" w:hAnsi="Calibri" w:cs="Calibri"/>
                <w:color w:val="000000"/>
              </w:rPr>
              <w:t>мощн</w:t>
            </w:r>
            <w:r>
              <w:rPr>
                <w:rFonts w:ascii="Arial LatArm" w:hAnsi="Arial LatArm" w:cs="Calibri"/>
                <w:color w:val="000000"/>
              </w:rPr>
              <w:t>. 15</w:t>
            </w:r>
            <w:r>
              <w:rPr>
                <w:rFonts w:ascii="Calibri" w:hAnsi="Calibri" w:cs="Calibri"/>
                <w:color w:val="000000"/>
              </w:rPr>
              <w:t>вт</w:t>
            </w:r>
            <w:r>
              <w:rPr>
                <w:rFonts w:ascii="Arial LatArm" w:hAnsi="Arial LatArm" w:cs="Calibri"/>
                <w:color w:val="000000"/>
              </w:rPr>
              <w:t xml:space="preserve"> </w:t>
            </w:r>
            <w:r>
              <w:rPr>
                <w:rFonts w:ascii="Calibri" w:hAnsi="Calibri" w:cs="Calibri"/>
                <w:color w:val="000000"/>
              </w:rPr>
              <w:t>свтовым</w:t>
            </w:r>
            <w:r>
              <w:rPr>
                <w:rFonts w:ascii="Arial LatArm" w:hAnsi="Arial LatArm" w:cs="Calibri"/>
                <w:color w:val="000000"/>
              </w:rPr>
              <w:t xml:space="preserve"> </w:t>
            </w:r>
            <w:r>
              <w:rPr>
                <w:rFonts w:ascii="Calibri" w:hAnsi="Calibri" w:cs="Calibri"/>
                <w:color w:val="000000"/>
              </w:rPr>
              <w:t>потоком</w:t>
            </w:r>
            <w:r>
              <w:rPr>
                <w:rFonts w:ascii="Arial LatArm" w:hAnsi="Arial LatArm" w:cs="Calibri"/>
                <w:color w:val="000000"/>
              </w:rPr>
              <w:t xml:space="preserve"> 1200-1300</w:t>
            </w:r>
            <w:r>
              <w:rPr>
                <w:rFonts w:ascii="Calibri" w:hAnsi="Calibri" w:cs="Calibri"/>
                <w:color w:val="000000"/>
              </w:rPr>
              <w:t>лм</w:t>
            </w:r>
            <w:r>
              <w:rPr>
                <w:rFonts w:ascii="Arial LatArm" w:hAnsi="Arial LatArm" w:cs="Calibri"/>
                <w:color w:val="000000"/>
              </w:rPr>
              <w:t xml:space="preserve">, </w:t>
            </w:r>
            <w:r>
              <w:rPr>
                <w:rFonts w:ascii="Calibri" w:hAnsi="Calibri" w:cs="Calibri"/>
                <w:color w:val="000000"/>
              </w:rPr>
              <w:t>цветовой</w:t>
            </w:r>
            <w:r>
              <w:rPr>
                <w:rFonts w:ascii="Arial LatArm" w:hAnsi="Arial LatArm" w:cs="Calibri"/>
                <w:color w:val="000000"/>
              </w:rPr>
              <w:t xml:space="preserve"> </w:t>
            </w:r>
            <w:r>
              <w:rPr>
                <w:rFonts w:ascii="Calibri" w:hAnsi="Calibri" w:cs="Calibri"/>
                <w:color w:val="000000"/>
              </w:rPr>
              <w:t>температурой</w:t>
            </w:r>
            <w:r>
              <w:rPr>
                <w:rFonts w:ascii="Arial LatArm" w:hAnsi="Arial LatArm" w:cs="Calibri"/>
                <w:color w:val="000000"/>
              </w:rPr>
              <w:t xml:space="preserve"> 3000-4000, </w:t>
            </w:r>
            <w:r>
              <w:rPr>
                <w:rFonts w:ascii="Calibri" w:hAnsi="Calibri" w:cs="Calibri"/>
                <w:color w:val="000000"/>
              </w:rPr>
              <w:t>степенью</w:t>
            </w:r>
            <w:r>
              <w:rPr>
                <w:rFonts w:ascii="Arial LatArm" w:hAnsi="Arial LatArm" w:cs="Calibri"/>
                <w:color w:val="000000"/>
              </w:rPr>
              <w:t xml:space="preserve"> </w:t>
            </w:r>
            <w:r>
              <w:rPr>
                <w:rFonts w:ascii="Calibri" w:hAnsi="Calibri" w:cs="Calibri"/>
                <w:color w:val="000000"/>
              </w:rPr>
              <w:t>защиты</w:t>
            </w:r>
            <w:r>
              <w:rPr>
                <w:rFonts w:ascii="Arial LatArm" w:hAnsi="Arial LatArm" w:cs="Calibri"/>
                <w:color w:val="000000"/>
              </w:rPr>
              <w:t xml:space="preserve"> IP20-44 </w:t>
            </w:r>
          </w:p>
        </w:tc>
        <w:tc>
          <w:tcPr>
            <w:tcW w:w="1118" w:type="dxa"/>
            <w:tcBorders>
              <w:top w:val="nil"/>
              <w:left w:val="nil"/>
              <w:bottom w:val="single" w:sz="4" w:space="0" w:color="auto"/>
              <w:right w:val="single" w:sz="4" w:space="0" w:color="auto"/>
            </w:tcBorders>
            <w:shd w:val="clear" w:color="000000" w:fill="FFFFFF"/>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м-т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32000</w:t>
            </w:r>
          </w:p>
        </w:tc>
      </w:tr>
      <w:tr w:rsidR="004963E4" w:rsidTr="004963E4">
        <w:trPr>
          <w:trHeight w:val="126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2</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Светодиодные</w:t>
            </w:r>
            <w:r>
              <w:rPr>
                <w:rFonts w:ascii="Arial LatArm" w:hAnsi="Arial LatArm" w:cs="Calibri"/>
                <w:color w:val="000000"/>
              </w:rPr>
              <w:t xml:space="preserve"> (LED) </w:t>
            </w:r>
            <w:r>
              <w:rPr>
                <w:rFonts w:ascii="Calibri" w:hAnsi="Calibri" w:cs="Calibri"/>
                <w:color w:val="000000"/>
              </w:rPr>
              <w:t>светильники</w:t>
            </w:r>
            <w:r>
              <w:rPr>
                <w:rFonts w:ascii="Arial LatArm" w:hAnsi="Arial LatArm" w:cs="Calibri"/>
                <w:color w:val="000000"/>
              </w:rPr>
              <w:t xml:space="preserve"> </w:t>
            </w:r>
            <w:r>
              <w:rPr>
                <w:rFonts w:ascii="Calibri" w:hAnsi="Calibri" w:cs="Calibri"/>
                <w:color w:val="000000"/>
              </w:rPr>
              <w:t>для</w:t>
            </w:r>
            <w:r>
              <w:rPr>
                <w:rFonts w:ascii="Arial LatArm" w:hAnsi="Arial LatArm" w:cs="Calibri"/>
                <w:color w:val="000000"/>
              </w:rPr>
              <w:t xml:space="preserve"> </w:t>
            </w:r>
            <w:r>
              <w:rPr>
                <w:rFonts w:ascii="Calibri" w:hAnsi="Calibri" w:cs="Calibri"/>
                <w:color w:val="000000"/>
              </w:rPr>
              <w:t>подвесных</w:t>
            </w:r>
            <w:r>
              <w:rPr>
                <w:rFonts w:ascii="Arial LatArm" w:hAnsi="Arial LatArm" w:cs="Calibri"/>
                <w:color w:val="000000"/>
              </w:rPr>
              <w:t xml:space="preserve"> </w:t>
            </w:r>
            <w:r>
              <w:rPr>
                <w:rFonts w:ascii="Calibri" w:hAnsi="Calibri" w:cs="Calibri"/>
                <w:color w:val="000000"/>
              </w:rPr>
              <w:t>потолков</w:t>
            </w:r>
            <w:r>
              <w:rPr>
                <w:rFonts w:ascii="Arial LatArm" w:hAnsi="Arial LatArm" w:cs="Calibri"/>
                <w:color w:val="000000"/>
              </w:rPr>
              <w:t xml:space="preserve">, </w:t>
            </w:r>
            <w:r>
              <w:rPr>
                <w:rFonts w:ascii="Calibri" w:hAnsi="Calibri" w:cs="Calibri"/>
                <w:color w:val="000000"/>
              </w:rPr>
              <w:t>мощн</w:t>
            </w:r>
            <w:r>
              <w:rPr>
                <w:rFonts w:ascii="Arial LatArm" w:hAnsi="Arial LatArm" w:cs="Calibri"/>
                <w:color w:val="000000"/>
              </w:rPr>
              <w:t>. 55-60</w:t>
            </w:r>
            <w:r>
              <w:rPr>
                <w:rFonts w:ascii="Calibri" w:hAnsi="Calibri" w:cs="Calibri"/>
                <w:color w:val="000000"/>
              </w:rPr>
              <w:t>вт</w:t>
            </w:r>
            <w:r>
              <w:rPr>
                <w:rFonts w:ascii="Arial LatArm" w:hAnsi="Arial LatArm" w:cs="Calibri"/>
                <w:color w:val="000000"/>
              </w:rPr>
              <w:t xml:space="preserve"> </w:t>
            </w:r>
            <w:r>
              <w:rPr>
                <w:rFonts w:ascii="Calibri" w:hAnsi="Calibri" w:cs="Calibri"/>
                <w:color w:val="000000"/>
              </w:rPr>
              <w:t>свтовым</w:t>
            </w:r>
            <w:r>
              <w:rPr>
                <w:rFonts w:ascii="Arial LatArm" w:hAnsi="Arial LatArm" w:cs="Calibri"/>
                <w:color w:val="000000"/>
              </w:rPr>
              <w:t xml:space="preserve"> </w:t>
            </w:r>
            <w:r>
              <w:rPr>
                <w:rFonts w:ascii="Calibri" w:hAnsi="Calibri" w:cs="Calibri"/>
                <w:color w:val="000000"/>
              </w:rPr>
              <w:t>потоком</w:t>
            </w:r>
            <w:r>
              <w:rPr>
                <w:rFonts w:ascii="Arial LatArm" w:hAnsi="Arial LatArm" w:cs="Calibri"/>
                <w:color w:val="000000"/>
              </w:rPr>
              <w:t xml:space="preserve"> 4950-5400</w:t>
            </w:r>
            <w:r>
              <w:rPr>
                <w:rFonts w:ascii="Calibri" w:hAnsi="Calibri" w:cs="Calibri"/>
                <w:color w:val="000000"/>
              </w:rPr>
              <w:t>лм</w:t>
            </w:r>
            <w:r>
              <w:rPr>
                <w:rFonts w:ascii="Arial LatArm" w:hAnsi="Arial LatArm" w:cs="Calibri"/>
                <w:color w:val="000000"/>
              </w:rPr>
              <w:t xml:space="preserve">, </w:t>
            </w:r>
            <w:r>
              <w:rPr>
                <w:rFonts w:ascii="Calibri" w:hAnsi="Calibri" w:cs="Calibri"/>
                <w:color w:val="000000"/>
              </w:rPr>
              <w:t>цветовой</w:t>
            </w:r>
            <w:r>
              <w:rPr>
                <w:rFonts w:ascii="Arial LatArm" w:hAnsi="Arial LatArm" w:cs="Calibri"/>
                <w:color w:val="000000"/>
              </w:rPr>
              <w:t xml:space="preserve"> </w:t>
            </w:r>
            <w:r>
              <w:rPr>
                <w:rFonts w:ascii="Calibri" w:hAnsi="Calibri" w:cs="Calibri"/>
                <w:color w:val="000000"/>
              </w:rPr>
              <w:lastRenderedPageBreak/>
              <w:t>температурой</w:t>
            </w:r>
            <w:r>
              <w:rPr>
                <w:rFonts w:ascii="Arial LatArm" w:hAnsi="Arial LatArm" w:cs="Calibri"/>
                <w:color w:val="000000"/>
              </w:rPr>
              <w:t xml:space="preserve"> 3900-4500, </w:t>
            </w:r>
            <w:r>
              <w:rPr>
                <w:rFonts w:ascii="Calibri" w:hAnsi="Calibri" w:cs="Calibri"/>
                <w:color w:val="000000"/>
              </w:rPr>
              <w:t>степенью</w:t>
            </w:r>
            <w:r>
              <w:rPr>
                <w:rFonts w:ascii="Arial LatArm" w:hAnsi="Arial LatArm" w:cs="Calibri"/>
                <w:color w:val="000000"/>
              </w:rPr>
              <w:t xml:space="preserve"> </w:t>
            </w:r>
            <w:r>
              <w:rPr>
                <w:rFonts w:ascii="Calibri" w:hAnsi="Calibri" w:cs="Calibri"/>
                <w:color w:val="000000"/>
              </w:rPr>
              <w:t>защиты</w:t>
            </w:r>
            <w:r>
              <w:rPr>
                <w:rFonts w:ascii="Arial LatArm" w:hAnsi="Arial LatArm" w:cs="Calibri"/>
                <w:color w:val="000000"/>
              </w:rPr>
              <w:t xml:space="preserve"> IP20-55, </w:t>
            </w:r>
            <w:r>
              <w:rPr>
                <w:rFonts w:ascii="Calibri" w:hAnsi="Calibri" w:cs="Calibri"/>
                <w:color w:val="000000"/>
              </w:rPr>
              <w:t>размеры</w:t>
            </w:r>
            <w:r>
              <w:rPr>
                <w:rFonts w:ascii="Arial LatArm" w:hAnsi="Arial LatArm" w:cs="Calibri"/>
                <w:color w:val="000000"/>
              </w:rPr>
              <w:t xml:space="preserve"> 60*60</w:t>
            </w:r>
            <w:r>
              <w:rPr>
                <w:rFonts w:ascii="Calibri" w:hAnsi="Calibri" w:cs="Calibri"/>
                <w:color w:val="000000"/>
              </w:rPr>
              <w:t>см</w:t>
            </w:r>
            <w:r>
              <w:rPr>
                <w:rFonts w:ascii="Arial LatArm" w:hAnsi="Arial LatArm" w:cs="Calibri"/>
                <w:color w:val="000000"/>
              </w:rPr>
              <w:t>.</w:t>
            </w:r>
          </w:p>
        </w:tc>
        <w:tc>
          <w:tcPr>
            <w:tcW w:w="1118" w:type="dxa"/>
            <w:tcBorders>
              <w:top w:val="nil"/>
              <w:left w:val="nil"/>
              <w:bottom w:val="single" w:sz="4" w:space="0" w:color="auto"/>
              <w:right w:val="single" w:sz="4" w:space="0" w:color="auto"/>
            </w:tcBorders>
            <w:shd w:val="clear" w:color="000000" w:fill="FFFFFF"/>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lastRenderedPageBreak/>
              <w:t>м-т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15000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300000</w:t>
            </w:r>
          </w:p>
        </w:tc>
      </w:tr>
      <w:tr w:rsidR="004963E4" w:rsidTr="004963E4">
        <w:trPr>
          <w:trHeight w:val="1263"/>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lastRenderedPageBreak/>
              <w:t>3</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Светодиодный</w:t>
            </w:r>
            <w:r>
              <w:rPr>
                <w:rFonts w:ascii="Arial LatArm" w:hAnsi="Arial LatArm" w:cs="Calibri"/>
                <w:color w:val="000000"/>
              </w:rPr>
              <w:t xml:space="preserve"> (LED) </w:t>
            </w:r>
            <w:r>
              <w:rPr>
                <w:rFonts w:ascii="Calibri" w:hAnsi="Calibri" w:cs="Calibri"/>
                <w:color w:val="000000"/>
              </w:rPr>
              <w:t>светильник</w:t>
            </w:r>
            <w:r>
              <w:rPr>
                <w:rFonts w:ascii="Arial LatArm" w:hAnsi="Arial LatArm" w:cs="Calibri"/>
                <w:color w:val="000000"/>
              </w:rPr>
              <w:t xml:space="preserve"> </w:t>
            </w:r>
            <w:r>
              <w:rPr>
                <w:rFonts w:ascii="Calibri" w:hAnsi="Calibri" w:cs="Calibri"/>
                <w:color w:val="000000"/>
              </w:rPr>
              <w:t>настенный</w:t>
            </w:r>
            <w:r>
              <w:rPr>
                <w:rFonts w:ascii="Arial LatArm" w:hAnsi="Arial LatArm" w:cs="Calibri"/>
                <w:color w:val="000000"/>
              </w:rPr>
              <w:t xml:space="preserve">, </w:t>
            </w:r>
            <w:r>
              <w:rPr>
                <w:rFonts w:ascii="Calibri" w:hAnsi="Calibri" w:cs="Calibri"/>
                <w:color w:val="000000"/>
              </w:rPr>
              <w:t>мощн</w:t>
            </w:r>
            <w:r>
              <w:rPr>
                <w:rFonts w:ascii="Arial LatArm" w:hAnsi="Arial LatArm" w:cs="Calibri"/>
                <w:color w:val="000000"/>
              </w:rPr>
              <w:t>. 12-14</w:t>
            </w:r>
            <w:r>
              <w:rPr>
                <w:rFonts w:ascii="Calibri" w:hAnsi="Calibri" w:cs="Calibri"/>
                <w:color w:val="000000"/>
              </w:rPr>
              <w:t>Вт</w:t>
            </w:r>
            <w:r>
              <w:rPr>
                <w:rFonts w:ascii="Arial LatArm" w:hAnsi="Arial LatArm" w:cs="Calibri"/>
                <w:color w:val="000000"/>
              </w:rPr>
              <w:t xml:space="preserve">, </w:t>
            </w:r>
            <w:r>
              <w:rPr>
                <w:rFonts w:ascii="Calibri" w:hAnsi="Calibri" w:cs="Calibri"/>
                <w:color w:val="000000"/>
              </w:rPr>
              <w:t>световым</w:t>
            </w:r>
            <w:r>
              <w:rPr>
                <w:rFonts w:ascii="Arial LatArm" w:hAnsi="Arial LatArm" w:cs="Calibri"/>
                <w:color w:val="000000"/>
              </w:rPr>
              <w:t xml:space="preserve"> </w:t>
            </w:r>
            <w:r>
              <w:rPr>
                <w:rFonts w:ascii="Calibri" w:hAnsi="Calibri" w:cs="Calibri"/>
                <w:color w:val="000000"/>
              </w:rPr>
              <w:t>потоком</w:t>
            </w:r>
            <w:r>
              <w:rPr>
                <w:rFonts w:ascii="Arial LatArm" w:hAnsi="Arial LatArm" w:cs="Calibri"/>
                <w:color w:val="000000"/>
              </w:rPr>
              <w:t xml:space="preserve"> 1100-1300</w:t>
            </w:r>
            <w:r>
              <w:rPr>
                <w:rFonts w:ascii="Calibri" w:hAnsi="Calibri" w:cs="Calibri"/>
                <w:color w:val="000000"/>
              </w:rPr>
              <w:t>лм</w:t>
            </w:r>
            <w:r>
              <w:rPr>
                <w:rFonts w:ascii="Arial LatArm" w:hAnsi="Arial LatArm" w:cs="Calibri"/>
                <w:color w:val="000000"/>
              </w:rPr>
              <w:t xml:space="preserve">, </w:t>
            </w:r>
            <w:r>
              <w:rPr>
                <w:rFonts w:ascii="Calibri" w:hAnsi="Calibri" w:cs="Calibri"/>
                <w:color w:val="000000"/>
              </w:rPr>
              <w:t>цветовой</w:t>
            </w:r>
            <w:r>
              <w:rPr>
                <w:rFonts w:ascii="Arial LatArm" w:hAnsi="Arial LatArm" w:cs="Calibri"/>
                <w:color w:val="000000"/>
              </w:rPr>
              <w:t xml:space="preserve"> </w:t>
            </w:r>
            <w:r>
              <w:rPr>
                <w:rFonts w:ascii="Calibri" w:hAnsi="Calibri" w:cs="Calibri"/>
                <w:color w:val="000000"/>
              </w:rPr>
              <w:t>температурой</w:t>
            </w:r>
            <w:r>
              <w:rPr>
                <w:rFonts w:ascii="Arial LatArm" w:hAnsi="Arial LatArm" w:cs="Calibri"/>
                <w:color w:val="000000"/>
              </w:rPr>
              <w:t xml:space="preserve"> 4000-5000, </w:t>
            </w:r>
            <w:r>
              <w:rPr>
                <w:rFonts w:ascii="Calibri" w:hAnsi="Calibri" w:cs="Calibri"/>
                <w:color w:val="000000"/>
              </w:rPr>
              <w:t>степенью</w:t>
            </w:r>
            <w:r>
              <w:rPr>
                <w:rFonts w:ascii="Arial LatArm" w:hAnsi="Arial LatArm" w:cs="Calibri"/>
                <w:color w:val="000000"/>
              </w:rPr>
              <w:t xml:space="preserve"> </w:t>
            </w:r>
            <w:r>
              <w:rPr>
                <w:rFonts w:ascii="Calibri" w:hAnsi="Calibri" w:cs="Calibri"/>
                <w:color w:val="000000"/>
              </w:rPr>
              <w:t>защиты</w:t>
            </w:r>
            <w:r>
              <w:rPr>
                <w:rFonts w:ascii="Arial LatArm" w:hAnsi="Arial LatArm" w:cs="Calibri"/>
                <w:color w:val="000000"/>
              </w:rPr>
              <w:t xml:space="preserve"> IP40-55 </w:t>
            </w:r>
          </w:p>
        </w:tc>
        <w:tc>
          <w:tcPr>
            <w:tcW w:w="1118" w:type="dxa"/>
            <w:tcBorders>
              <w:top w:val="nil"/>
              <w:left w:val="nil"/>
              <w:bottom w:val="single" w:sz="4" w:space="0" w:color="auto"/>
              <w:right w:val="single" w:sz="4" w:space="0" w:color="auto"/>
            </w:tcBorders>
            <w:shd w:val="clear" w:color="000000" w:fill="FFFFFF"/>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м-т</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8000</w:t>
            </w:r>
          </w:p>
        </w:tc>
      </w:tr>
      <w:tr w:rsidR="004963E4" w:rsidTr="004963E4">
        <w:trPr>
          <w:trHeight w:val="646"/>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4</w:t>
            </w:r>
          </w:p>
        </w:tc>
        <w:tc>
          <w:tcPr>
            <w:tcW w:w="3551" w:type="dxa"/>
            <w:tcBorders>
              <w:top w:val="nil"/>
              <w:left w:val="nil"/>
              <w:bottom w:val="single" w:sz="4" w:space="0" w:color="auto"/>
              <w:right w:val="single" w:sz="4" w:space="0" w:color="auto"/>
            </w:tcBorders>
            <w:shd w:val="clear" w:color="000000" w:fill="FFFFFF"/>
            <w:vAlign w:val="center"/>
            <w:hideMark/>
          </w:tcPr>
          <w:p w:rsidR="004963E4" w:rsidRDefault="004963E4">
            <w:pPr>
              <w:rPr>
                <w:rFonts w:ascii="Arial LatArm" w:hAnsi="Arial LatArm" w:cs="Calibri"/>
                <w:color w:val="000000"/>
              </w:rPr>
            </w:pPr>
            <w:r>
              <w:rPr>
                <w:rFonts w:ascii="Calibri" w:hAnsi="Calibri" w:cs="Calibri"/>
                <w:color w:val="000000"/>
              </w:rPr>
              <w:t>Установка</w:t>
            </w:r>
            <w:r>
              <w:rPr>
                <w:rFonts w:ascii="Arial LatArm" w:hAnsi="Arial LatArm" w:cs="Calibri"/>
                <w:color w:val="000000"/>
              </w:rPr>
              <w:t xml:space="preserve"> </w:t>
            </w:r>
            <w:r>
              <w:rPr>
                <w:rFonts w:ascii="Calibri" w:hAnsi="Calibri" w:cs="Calibri"/>
                <w:color w:val="000000"/>
              </w:rPr>
              <w:t>вентиляторов</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ванной</w:t>
            </w:r>
            <w:r>
              <w:rPr>
                <w:rFonts w:ascii="Arial LatArm" w:hAnsi="Arial LatArm" w:cs="Calibri"/>
                <w:color w:val="000000"/>
              </w:rPr>
              <w:t xml:space="preserve"> </w:t>
            </w:r>
            <w:r>
              <w:rPr>
                <w:rFonts w:ascii="Calibri" w:hAnsi="Calibri" w:cs="Calibri"/>
                <w:color w:val="000000"/>
              </w:rPr>
              <w:t>для</w:t>
            </w:r>
            <w:r>
              <w:rPr>
                <w:rFonts w:ascii="Arial LatArm" w:hAnsi="Arial LatArm" w:cs="Calibri"/>
                <w:color w:val="000000"/>
              </w:rPr>
              <w:t xml:space="preserve"> </w:t>
            </w:r>
            <w:r>
              <w:rPr>
                <w:rFonts w:ascii="Calibri" w:hAnsi="Calibri" w:cs="Calibri"/>
                <w:color w:val="000000"/>
              </w:rPr>
              <w:t>вентиляции</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8170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8170</w:t>
            </w:r>
          </w:p>
        </w:tc>
      </w:tr>
      <w:tr w:rsidR="004963E4" w:rsidTr="004963E4">
        <w:trPr>
          <w:trHeight w:val="63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5</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Розетка</w:t>
            </w:r>
            <w:r>
              <w:rPr>
                <w:rFonts w:ascii="Arial LatArm" w:hAnsi="Arial LatArm" w:cs="Calibri"/>
                <w:color w:val="000000"/>
              </w:rPr>
              <w:t xml:space="preserve"> </w:t>
            </w:r>
            <w:r>
              <w:rPr>
                <w:rFonts w:ascii="Calibri" w:hAnsi="Calibri" w:cs="Calibri"/>
                <w:color w:val="000000"/>
              </w:rPr>
              <w:t>с</w:t>
            </w:r>
            <w:r>
              <w:rPr>
                <w:rFonts w:ascii="Arial LatArm" w:hAnsi="Arial LatArm" w:cs="Calibri"/>
                <w:color w:val="000000"/>
              </w:rPr>
              <w:t xml:space="preserve"> </w:t>
            </w:r>
            <w:r>
              <w:rPr>
                <w:rFonts w:ascii="Calibri" w:hAnsi="Calibri" w:cs="Calibri"/>
                <w:color w:val="000000"/>
              </w:rPr>
              <w:t>заземляющим</w:t>
            </w:r>
            <w:r>
              <w:rPr>
                <w:rFonts w:ascii="Arial LatArm" w:hAnsi="Arial LatArm" w:cs="Calibri"/>
                <w:color w:val="000000"/>
              </w:rPr>
              <w:t xml:space="preserve"> </w:t>
            </w:r>
            <w:r>
              <w:rPr>
                <w:rFonts w:ascii="Calibri" w:hAnsi="Calibri" w:cs="Calibri"/>
                <w:color w:val="000000"/>
              </w:rPr>
              <w:t>контактом</w:t>
            </w:r>
            <w:r>
              <w:rPr>
                <w:rFonts w:ascii="Arial LatArm" w:hAnsi="Arial LatArm" w:cs="Calibri"/>
                <w:color w:val="000000"/>
              </w:rPr>
              <w:t xml:space="preserve"> </w:t>
            </w:r>
            <w:r>
              <w:rPr>
                <w:rFonts w:ascii="Calibri" w:hAnsi="Calibri" w:cs="Calibri"/>
                <w:color w:val="000000"/>
              </w:rPr>
              <w:t>скрытой</w:t>
            </w:r>
            <w:r>
              <w:rPr>
                <w:rFonts w:ascii="Arial LatArm" w:hAnsi="Arial LatArm" w:cs="Calibri"/>
                <w:color w:val="000000"/>
              </w:rPr>
              <w:t xml:space="preserve"> </w:t>
            </w:r>
            <w:r>
              <w:rPr>
                <w:rFonts w:ascii="Calibri" w:hAnsi="Calibri" w:cs="Calibri"/>
                <w:color w:val="000000"/>
              </w:rPr>
              <w:t>установки</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стену</w:t>
            </w:r>
            <w:r>
              <w:rPr>
                <w:rFonts w:ascii="Arial LatArm" w:hAnsi="Arial LatArm" w:cs="Calibri"/>
                <w:color w:val="000000"/>
              </w:rPr>
              <w:t>, 220</w:t>
            </w:r>
            <w:r>
              <w:rPr>
                <w:rFonts w:ascii="Calibri" w:hAnsi="Calibri" w:cs="Calibri"/>
                <w:color w:val="000000"/>
              </w:rPr>
              <w:t>в</w:t>
            </w:r>
            <w:r>
              <w:rPr>
                <w:rFonts w:ascii="Arial LatArm" w:hAnsi="Arial LatArm" w:cs="Calibri"/>
                <w:color w:val="000000"/>
              </w:rPr>
              <w:t>, 16</w:t>
            </w:r>
            <w:r>
              <w:rPr>
                <w:rFonts w:ascii="Calibri" w:hAnsi="Calibri" w:cs="Calibri"/>
                <w:color w:val="000000"/>
              </w:rPr>
              <w:t>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105000</w:t>
            </w:r>
          </w:p>
        </w:tc>
      </w:tr>
      <w:tr w:rsidR="004963E4" w:rsidTr="004963E4">
        <w:trPr>
          <w:trHeight w:val="63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6</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Одноклавишный</w:t>
            </w:r>
            <w:r>
              <w:rPr>
                <w:rFonts w:ascii="Arial LatArm" w:hAnsi="Arial LatArm" w:cs="Calibri"/>
                <w:color w:val="000000"/>
              </w:rPr>
              <w:t xml:space="preserve"> </w:t>
            </w:r>
            <w:r>
              <w:rPr>
                <w:rFonts w:ascii="Calibri" w:hAnsi="Calibri" w:cs="Calibri"/>
                <w:color w:val="000000"/>
              </w:rPr>
              <w:t>эл</w:t>
            </w:r>
            <w:r>
              <w:rPr>
                <w:rFonts w:ascii="Arial LatArm" w:hAnsi="Arial LatArm" w:cs="Calibri"/>
                <w:color w:val="000000"/>
              </w:rPr>
              <w:t xml:space="preserve">. </w:t>
            </w:r>
            <w:r>
              <w:rPr>
                <w:rFonts w:ascii="Calibri" w:hAnsi="Calibri" w:cs="Calibri"/>
                <w:color w:val="000000"/>
              </w:rPr>
              <w:t>выключатель</w:t>
            </w:r>
            <w:r>
              <w:rPr>
                <w:rFonts w:ascii="Arial LatArm" w:hAnsi="Arial LatArm" w:cs="Calibri"/>
                <w:color w:val="000000"/>
              </w:rPr>
              <w:t xml:space="preserve"> </w:t>
            </w:r>
            <w:r>
              <w:rPr>
                <w:rFonts w:ascii="Calibri" w:hAnsi="Calibri" w:cs="Calibri"/>
                <w:color w:val="000000"/>
              </w:rPr>
              <w:t>скрытой</w:t>
            </w:r>
            <w:r>
              <w:rPr>
                <w:rFonts w:ascii="Arial LatArm" w:hAnsi="Arial LatArm" w:cs="Calibri"/>
                <w:color w:val="000000"/>
              </w:rPr>
              <w:t xml:space="preserve"> </w:t>
            </w:r>
            <w:r>
              <w:rPr>
                <w:rFonts w:ascii="Calibri" w:hAnsi="Calibri" w:cs="Calibri"/>
                <w:color w:val="000000"/>
              </w:rPr>
              <w:t>установки</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стену</w:t>
            </w:r>
            <w:r>
              <w:rPr>
                <w:rFonts w:ascii="Arial LatArm" w:hAnsi="Arial LatArm" w:cs="Calibri"/>
                <w:color w:val="000000"/>
              </w:rPr>
              <w:t>, 220</w:t>
            </w:r>
            <w:r>
              <w:rPr>
                <w:rFonts w:ascii="Calibri" w:hAnsi="Calibri" w:cs="Calibri"/>
                <w:color w:val="000000"/>
              </w:rPr>
              <w:t>в</w:t>
            </w:r>
            <w:r>
              <w:rPr>
                <w:rFonts w:ascii="Arial LatArm" w:hAnsi="Arial LatArm" w:cs="Calibri"/>
                <w:color w:val="000000"/>
              </w:rPr>
              <w:t>, 6</w:t>
            </w:r>
            <w:r>
              <w:rPr>
                <w:rFonts w:ascii="Calibri" w:hAnsi="Calibri" w:cs="Calibri"/>
                <w:color w:val="000000"/>
              </w:rPr>
              <w:t>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3500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70000</w:t>
            </w:r>
          </w:p>
        </w:tc>
      </w:tr>
      <w:tr w:rsidR="004963E4" w:rsidTr="004963E4">
        <w:trPr>
          <w:trHeight w:val="63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7</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Двухклавишный</w:t>
            </w:r>
            <w:r>
              <w:rPr>
                <w:rFonts w:ascii="Arial LatArm" w:hAnsi="Arial LatArm" w:cs="Calibri"/>
                <w:color w:val="000000"/>
              </w:rPr>
              <w:t xml:space="preserve"> </w:t>
            </w:r>
            <w:r>
              <w:rPr>
                <w:rFonts w:ascii="Calibri" w:hAnsi="Calibri" w:cs="Calibri"/>
                <w:color w:val="000000"/>
              </w:rPr>
              <w:t>эл</w:t>
            </w:r>
            <w:r>
              <w:rPr>
                <w:rFonts w:ascii="Arial LatArm" w:hAnsi="Arial LatArm" w:cs="Calibri"/>
                <w:color w:val="000000"/>
              </w:rPr>
              <w:t xml:space="preserve">. </w:t>
            </w:r>
            <w:r>
              <w:rPr>
                <w:rFonts w:ascii="Calibri" w:hAnsi="Calibri" w:cs="Calibri"/>
                <w:color w:val="000000"/>
              </w:rPr>
              <w:t>выключатель</w:t>
            </w:r>
            <w:r>
              <w:rPr>
                <w:rFonts w:ascii="Arial LatArm" w:hAnsi="Arial LatArm" w:cs="Calibri"/>
                <w:color w:val="000000"/>
              </w:rPr>
              <w:t xml:space="preserve"> </w:t>
            </w:r>
            <w:r>
              <w:rPr>
                <w:rFonts w:ascii="Calibri" w:hAnsi="Calibri" w:cs="Calibri"/>
                <w:color w:val="000000"/>
              </w:rPr>
              <w:t>скрытой</w:t>
            </w:r>
            <w:r>
              <w:rPr>
                <w:rFonts w:ascii="Arial LatArm" w:hAnsi="Arial LatArm" w:cs="Calibri"/>
                <w:color w:val="000000"/>
              </w:rPr>
              <w:t xml:space="preserve"> </w:t>
            </w:r>
            <w:r>
              <w:rPr>
                <w:rFonts w:ascii="Calibri" w:hAnsi="Calibri" w:cs="Calibri"/>
                <w:color w:val="000000"/>
              </w:rPr>
              <w:t>установки</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стену</w:t>
            </w:r>
            <w:r>
              <w:rPr>
                <w:rFonts w:ascii="Arial LatArm" w:hAnsi="Arial LatArm" w:cs="Calibri"/>
                <w:color w:val="000000"/>
              </w:rPr>
              <w:t>, 220</w:t>
            </w:r>
            <w:r>
              <w:rPr>
                <w:rFonts w:ascii="Calibri" w:hAnsi="Calibri" w:cs="Calibri"/>
                <w:color w:val="000000"/>
              </w:rPr>
              <w:t>в</w:t>
            </w:r>
            <w:r>
              <w:rPr>
                <w:rFonts w:ascii="Arial LatArm" w:hAnsi="Arial LatArm" w:cs="Calibri"/>
                <w:color w:val="000000"/>
              </w:rPr>
              <w:t>, 10</w:t>
            </w:r>
            <w:r>
              <w:rPr>
                <w:rFonts w:ascii="Calibri" w:hAnsi="Calibri" w:cs="Calibri"/>
                <w:color w:val="000000"/>
              </w:rPr>
              <w:t>А</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4000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20000</w:t>
            </w:r>
          </w:p>
        </w:tc>
      </w:tr>
      <w:tr w:rsidR="004963E4" w:rsidTr="004963E4">
        <w:trPr>
          <w:trHeight w:val="63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8</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Короб</w:t>
            </w:r>
            <w:r>
              <w:rPr>
                <w:rFonts w:ascii="Arial LatArm" w:hAnsi="Arial LatArm" w:cs="Calibri"/>
                <w:color w:val="000000"/>
              </w:rPr>
              <w:t xml:space="preserve"> </w:t>
            </w:r>
            <w:r>
              <w:rPr>
                <w:rFonts w:ascii="Calibri" w:hAnsi="Calibri" w:cs="Calibri"/>
                <w:color w:val="000000"/>
              </w:rPr>
              <w:t>для</w:t>
            </w:r>
            <w:r>
              <w:rPr>
                <w:rFonts w:ascii="Arial LatArm" w:hAnsi="Arial LatArm" w:cs="Calibri"/>
                <w:color w:val="000000"/>
              </w:rPr>
              <w:t xml:space="preserve"> </w:t>
            </w:r>
            <w:r>
              <w:rPr>
                <w:rFonts w:ascii="Calibri" w:hAnsi="Calibri" w:cs="Calibri"/>
                <w:color w:val="000000"/>
              </w:rPr>
              <w:t>выключателей</w:t>
            </w:r>
            <w:r>
              <w:rPr>
                <w:rFonts w:ascii="Arial LatArm" w:hAnsi="Arial LatArm" w:cs="Calibri"/>
                <w:color w:val="000000"/>
              </w:rPr>
              <w:t xml:space="preserve"> </w:t>
            </w:r>
            <w:r>
              <w:rPr>
                <w:rFonts w:ascii="Calibri" w:hAnsi="Calibri" w:cs="Calibri"/>
                <w:color w:val="000000"/>
              </w:rPr>
              <w:t>и</w:t>
            </w:r>
            <w:r>
              <w:rPr>
                <w:rFonts w:ascii="Arial LatArm" w:hAnsi="Arial LatArm" w:cs="Calibri"/>
                <w:color w:val="000000"/>
              </w:rPr>
              <w:t xml:space="preserve"> </w:t>
            </w:r>
            <w:r>
              <w:rPr>
                <w:rFonts w:ascii="Calibri" w:hAnsi="Calibri" w:cs="Calibri"/>
                <w:color w:val="000000"/>
              </w:rPr>
              <w:t>устанавливаемых</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стену</w:t>
            </w:r>
            <w:r>
              <w:rPr>
                <w:rFonts w:ascii="Arial LatArm" w:hAnsi="Arial LatArm" w:cs="Calibri"/>
                <w:color w:val="000000"/>
              </w:rPr>
              <w:t xml:space="preserve"> </w:t>
            </w:r>
            <w:r>
              <w:rPr>
                <w:rFonts w:ascii="Calibri" w:hAnsi="Calibri" w:cs="Calibri"/>
                <w:color w:val="000000"/>
              </w:rPr>
              <w:t>розеток</w:t>
            </w:r>
            <w:r>
              <w:rPr>
                <w:rFonts w:ascii="Arial LatArm" w:hAnsi="Arial LatArm" w:cs="Calibri"/>
                <w:color w:val="000000"/>
              </w:rPr>
              <w:t xml:space="preserve">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штука</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55</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11000</w:t>
            </w:r>
          </w:p>
        </w:tc>
      </w:tr>
      <w:tr w:rsidR="004963E4" w:rsidTr="004963E4">
        <w:trPr>
          <w:trHeight w:val="947"/>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9</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Медный</w:t>
            </w:r>
            <w:r>
              <w:rPr>
                <w:rFonts w:ascii="Arial LatArm" w:hAnsi="Arial LatArm" w:cs="Calibri"/>
                <w:color w:val="000000"/>
              </w:rPr>
              <w:t xml:space="preserve"> </w:t>
            </w:r>
            <w:r>
              <w:rPr>
                <w:rFonts w:ascii="Calibri" w:hAnsi="Calibri" w:cs="Calibri"/>
                <w:color w:val="000000"/>
              </w:rPr>
              <w:t>провод</w:t>
            </w:r>
            <w:r>
              <w:rPr>
                <w:rFonts w:ascii="Arial LatArm" w:hAnsi="Arial LatArm" w:cs="Calibri"/>
                <w:color w:val="000000"/>
              </w:rPr>
              <w:t xml:space="preserve"> </w:t>
            </w:r>
            <w:r>
              <w:rPr>
                <w:rFonts w:ascii="Calibri" w:hAnsi="Calibri" w:cs="Calibri"/>
                <w:color w:val="000000"/>
              </w:rPr>
              <w:t>в</w:t>
            </w:r>
            <w:r>
              <w:rPr>
                <w:rFonts w:ascii="Arial LatArm" w:hAnsi="Arial LatArm" w:cs="Calibri"/>
                <w:color w:val="000000"/>
              </w:rPr>
              <w:t xml:space="preserve"> </w:t>
            </w:r>
            <w:r>
              <w:rPr>
                <w:rFonts w:ascii="Calibri" w:hAnsi="Calibri" w:cs="Calibri"/>
                <w:color w:val="000000"/>
              </w:rPr>
              <w:t>пластиковой</w:t>
            </w:r>
            <w:r>
              <w:rPr>
                <w:rFonts w:ascii="Arial LatArm" w:hAnsi="Arial LatArm" w:cs="Calibri"/>
                <w:color w:val="000000"/>
              </w:rPr>
              <w:t xml:space="preserve"> </w:t>
            </w:r>
            <w:r>
              <w:rPr>
                <w:rFonts w:ascii="Calibri" w:hAnsi="Calibri" w:cs="Calibri"/>
                <w:color w:val="000000"/>
              </w:rPr>
              <w:t>волнистой</w:t>
            </w:r>
            <w:r>
              <w:rPr>
                <w:rFonts w:ascii="Arial LatArm" w:hAnsi="Arial LatArm" w:cs="Calibri"/>
                <w:color w:val="000000"/>
              </w:rPr>
              <w:t xml:space="preserve"> </w:t>
            </w:r>
            <w:r>
              <w:rPr>
                <w:rFonts w:ascii="Calibri" w:hAnsi="Calibri" w:cs="Calibri"/>
                <w:color w:val="000000"/>
              </w:rPr>
              <w:t>гибкой</w:t>
            </w:r>
            <w:r>
              <w:rPr>
                <w:rFonts w:ascii="Arial LatArm" w:hAnsi="Arial LatArm" w:cs="Calibri"/>
                <w:color w:val="000000"/>
              </w:rPr>
              <w:t xml:space="preserve"> </w:t>
            </w:r>
            <w:r>
              <w:rPr>
                <w:rFonts w:ascii="Calibri" w:hAnsi="Calibri" w:cs="Calibri"/>
                <w:color w:val="000000"/>
              </w:rPr>
              <w:t>трубе</w:t>
            </w:r>
            <w:r>
              <w:rPr>
                <w:rFonts w:ascii="Arial LatArm" w:hAnsi="Arial LatArm" w:cs="Calibri"/>
                <w:color w:val="000000"/>
              </w:rPr>
              <w:t xml:space="preserve"> </w:t>
            </w:r>
            <w:r>
              <w:rPr>
                <w:rFonts w:ascii="Calibri" w:hAnsi="Calibri" w:cs="Calibri"/>
                <w:color w:val="000000"/>
              </w:rPr>
              <w:t>закрытой</w:t>
            </w:r>
            <w:r>
              <w:rPr>
                <w:rFonts w:ascii="Arial LatArm" w:hAnsi="Arial LatArm" w:cs="Calibri"/>
                <w:color w:val="000000"/>
              </w:rPr>
              <w:t xml:space="preserve"> </w:t>
            </w:r>
            <w:r>
              <w:rPr>
                <w:rFonts w:ascii="Calibri" w:hAnsi="Calibri" w:cs="Calibri"/>
                <w:color w:val="000000"/>
              </w:rPr>
              <w:t>проводки</w:t>
            </w:r>
            <w:r>
              <w:rPr>
                <w:rFonts w:ascii="Arial LatArm" w:hAnsi="Arial LatArm" w:cs="Calibri"/>
                <w:color w:val="000000"/>
              </w:rPr>
              <w:t xml:space="preserve"> </w:t>
            </w:r>
            <w:r>
              <w:rPr>
                <w:rFonts w:ascii="Calibri" w:hAnsi="Calibri" w:cs="Calibri"/>
                <w:color w:val="000000"/>
              </w:rPr>
              <w:t>под</w:t>
            </w:r>
            <w:r>
              <w:rPr>
                <w:rFonts w:ascii="Arial LatArm" w:hAnsi="Arial LatArm" w:cs="Calibri"/>
                <w:color w:val="000000"/>
              </w:rPr>
              <w:t xml:space="preserve"> </w:t>
            </w:r>
            <w:r>
              <w:rPr>
                <w:rFonts w:ascii="Calibri" w:hAnsi="Calibri" w:cs="Calibri"/>
                <w:color w:val="000000"/>
              </w:rPr>
              <w:t>штукатурку</w:t>
            </w:r>
            <w:r>
              <w:rPr>
                <w:rFonts w:ascii="Arial LatArm" w:hAnsi="Arial LatArm" w:cs="Calibri"/>
                <w:color w:val="000000"/>
              </w:rPr>
              <w:t>, -3 3x(1x5)</w:t>
            </w:r>
            <w:r>
              <w:rPr>
                <w:rFonts w:ascii="Calibri" w:hAnsi="Calibri" w:cs="Calibri"/>
                <w:color w:val="000000"/>
              </w:rPr>
              <w:t>ммА</w:t>
            </w:r>
            <w:r>
              <w:rPr>
                <w:rFonts w:ascii="Arial LatArm" w:hAnsi="Arial LatArm" w:cs="Calibri"/>
                <w:color w:val="000000"/>
              </w:rPr>
              <w:t xml:space="preserve"> </w:t>
            </w:r>
            <w:r>
              <w:rPr>
                <w:rFonts w:ascii="Calibri" w:hAnsi="Calibri" w:cs="Calibri"/>
                <w:color w:val="000000"/>
              </w:rPr>
              <w:t>для</w:t>
            </w:r>
            <w:r>
              <w:rPr>
                <w:rFonts w:ascii="Arial LatArm" w:hAnsi="Arial LatArm" w:cs="Calibri"/>
                <w:color w:val="000000"/>
              </w:rPr>
              <w:t xml:space="preserve"> </w:t>
            </w:r>
            <w:r>
              <w:rPr>
                <w:rFonts w:ascii="Calibri" w:hAnsi="Calibri" w:cs="Calibri"/>
                <w:color w:val="000000"/>
              </w:rPr>
              <w:t>питания</w:t>
            </w:r>
            <w:r>
              <w:rPr>
                <w:rFonts w:ascii="Arial LatArm" w:hAnsi="Arial LatArm" w:cs="Calibri"/>
                <w:color w:val="000000"/>
              </w:rPr>
              <w:t xml:space="preserve"> </w:t>
            </w:r>
            <w:r>
              <w:rPr>
                <w:rFonts w:ascii="Calibri" w:hAnsi="Calibri" w:cs="Calibri"/>
                <w:color w:val="000000"/>
              </w:rPr>
              <w:t>эл</w:t>
            </w:r>
            <w:r>
              <w:rPr>
                <w:rFonts w:ascii="Arial LatArm" w:hAnsi="Arial LatArm" w:cs="Calibri"/>
                <w:color w:val="000000"/>
              </w:rPr>
              <w:t xml:space="preserve">. </w:t>
            </w:r>
            <w:r>
              <w:rPr>
                <w:rFonts w:ascii="Calibri" w:hAnsi="Calibri" w:cs="Calibri"/>
                <w:color w:val="000000"/>
              </w:rPr>
              <w:t>светильников</w:t>
            </w:r>
            <w:r>
              <w:rPr>
                <w:rFonts w:ascii="Arial LatArm" w:hAnsi="Arial LatArm" w:cs="Calibri"/>
                <w:color w:val="000000"/>
              </w:rPr>
              <w:t xml:space="preserve"> </w:t>
            </w:r>
            <w:r>
              <w:rPr>
                <w:rFonts w:ascii="Calibri" w:hAnsi="Calibri" w:cs="Calibri"/>
                <w:color w:val="000000"/>
              </w:rPr>
              <w:t>и</w:t>
            </w:r>
            <w:r>
              <w:rPr>
                <w:rFonts w:ascii="Arial LatArm" w:hAnsi="Arial LatArm" w:cs="Calibri"/>
                <w:color w:val="000000"/>
              </w:rPr>
              <w:t xml:space="preserve"> </w:t>
            </w:r>
            <w:r>
              <w:rPr>
                <w:rFonts w:ascii="Calibri" w:hAnsi="Calibri" w:cs="Calibri"/>
                <w:color w:val="000000"/>
              </w:rPr>
              <w:t>розеток</w:t>
            </w:r>
            <w:r>
              <w:rPr>
                <w:rFonts w:ascii="Arial LatArm" w:hAnsi="Arial LatArm" w:cs="Calibri"/>
                <w:color w:val="000000"/>
              </w:rPr>
              <w:t>.</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пог.м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25000</w:t>
            </w:r>
          </w:p>
        </w:tc>
      </w:tr>
      <w:tr w:rsidR="004963E4" w:rsidTr="004963E4">
        <w:trPr>
          <w:trHeight w:val="481"/>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10</w:t>
            </w:r>
          </w:p>
        </w:tc>
        <w:tc>
          <w:tcPr>
            <w:tcW w:w="3551" w:type="dxa"/>
            <w:tcBorders>
              <w:top w:val="nil"/>
              <w:left w:val="nil"/>
              <w:bottom w:val="single" w:sz="4" w:space="0" w:color="auto"/>
              <w:right w:val="single" w:sz="4" w:space="0" w:color="auto"/>
            </w:tcBorders>
            <w:shd w:val="clear" w:color="auto" w:fill="auto"/>
            <w:vAlign w:val="center"/>
            <w:hideMark/>
          </w:tcPr>
          <w:p w:rsidR="004963E4" w:rsidRDefault="004963E4">
            <w:pPr>
              <w:rPr>
                <w:rFonts w:ascii="Arial LatArm" w:hAnsi="Arial LatArm" w:cs="Calibri"/>
                <w:color w:val="000000"/>
              </w:rPr>
            </w:pPr>
            <w:r>
              <w:rPr>
                <w:rFonts w:ascii="Calibri" w:hAnsi="Calibri" w:cs="Calibri"/>
                <w:color w:val="000000"/>
              </w:rPr>
              <w:t>Пластиковая</w:t>
            </w:r>
            <w:r>
              <w:rPr>
                <w:rFonts w:ascii="Arial LatArm" w:hAnsi="Arial LatArm" w:cs="Calibri"/>
                <w:color w:val="000000"/>
              </w:rPr>
              <w:t xml:space="preserve"> </w:t>
            </w:r>
            <w:r>
              <w:rPr>
                <w:rFonts w:ascii="Calibri" w:hAnsi="Calibri" w:cs="Calibri"/>
                <w:color w:val="000000"/>
              </w:rPr>
              <w:t>волнистая</w:t>
            </w:r>
            <w:r>
              <w:rPr>
                <w:rFonts w:ascii="Arial LatArm" w:hAnsi="Arial LatArm" w:cs="Calibri"/>
                <w:color w:val="000000"/>
              </w:rPr>
              <w:t xml:space="preserve"> </w:t>
            </w:r>
            <w:r>
              <w:rPr>
                <w:rFonts w:ascii="Calibri" w:hAnsi="Calibri" w:cs="Calibri"/>
                <w:color w:val="000000"/>
              </w:rPr>
              <w:t>гибкая</w:t>
            </w:r>
            <w:r>
              <w:rPr>
                <w:rFonts w:ascii="Arial LatArm" w:hAnsi="Arial LatArm" w:cs="Calibri"/>
                <w:color w:val="000000"/>
              </w:rPr>
              <w:t xml:space="preserve"> </w:t>
            </w:r>
            <w:r>
              <w:rPr>
                <w:rFonts w:ascii="Calibri" w:hAnsi="Calibri" w:cs="Calibri"/>
                <w:color w:val="000000"/>
              </w:rPr>
              <w:t>труба</w:t>
            </w:r>
            <w:r>
              <w:rPr>
                <w:rFonts w:ascii="Arial LatArm" w:hAnsi="Arial LatArm" w:cs="Calibri"/>
                <w:color w:val="000000"/>
              </w:rPr>
              <w:t xml:space="preserve"> </w:t>
            </w:r>
            <w:r>
              <w:rPr>
                <w:rFonts w:ascii="Calibri" w:hAnsi="Calibri" w:cs="Calibri"/>
                <w:color w:val="000000"/>
              </w:rPr>
              <w:t>Ф</w:t>
            </w:r>
            <w:r>
              <w:rPr>
                <w:rFonts w:ascii="Arial LatArm" w:hAnsi="Arial LatArm" w:cs="Calibri"/>
                <w:color w:val="000000"/>
              </w:rPr>
              <w:t xml:space="preserve"> 20</w:t>
            </w:r>
            <w:r>
              <w:rPr>
                <w:rFonts w:ascii="Calibri" w:hAnsi="Calibri" w:cs="Calibri"/>
                <w:color w:val="000000"/>
              </w:rPr>
              <w:t>мм</w:t>
            </w:r>
            <w:r>
              <w:rPr>
                <w:rFonts w:ascii="Arial LatArm" w:hAnsi="Arial LatArm" w:cs="Calibri"/>
                <w:color w:val="000000"/>
              </w:rPr>
              <w:t xml:space="preserve"> </w:t>
            </w:r>
          </w:p>
        </w:tc>
        <w:tc>
          <w:tcPr>
            <w:tcW w:w="1118"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w:hAnsi="Arial" w:cs="Arial"/>
                <w:color w:val="000000"/>
                <w:sz w:val="22"/>
                <w:szCs w:val="22"/>
              </w:rPr>
            </w:pPr>
            <w:r>
              <w:rPr>
                <w:rFonts w:ascii="Arial" w:hAnsi="Arial" w:cs="Arial"/>
                <w:color w:val="000000"/>
                <w:sz w:val="22"/>
                <w:szCs w:val="22"/>
              </w:rPr>
              <w:t>пог.м</w:t>
            </w:r>
          </w:p>
        </w:tc>
        <w:tc>
          <w:tcPr>
            <w:tcW w:w="1236"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100</w:t>
            </w:r>
          </w:p>
        </w:tc>
        <w:tc>
          <w:tcPr>
            <w:tcW w:w="1412"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w:t>
            </w:r>
          </w:p>
        </w:tc>
        <w:tc>
          <w:tcPr>
            <w:tcW w:w="1805" w:type="dxa"/>
            <w:tcBorders>
              <w:top w:val="nil"/>
              <w:left w:val="nil"/>
              <w:bottom w:val="single" w:sz="4" w:space="0" w:color="auto"/>
              <w:right w:val="single" w:sz="4" w:space="0" w:color="auto"/>
            </w:tcBorders>
            <w:shd w:val="clear" w:color="000000" w:fill="FFFFFF"/>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20000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3551"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Всего</w:t>
            </w:r>
          </w:p>
        </w:tc>
        <w:tc>
          <w:tcPr>
            <w:tcW w:w="1118"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color w:val="000000"/>
                <w:sz w:val="22"/>
                <w:szCs w:val="22"/>
              </w:rPr>
            </w:pPr>
            <w:r>
              <w:rPr>
                <w:rFonts w:ascii="Arial LatArm" w:hAnsi="Arial LatArm" w:cs="Calibri"/>
                <w:color w:val="000000"/>
                <w:sz w:val="22"/>
                <w:szCs w:val="22"/>
              </w:rPr>
              <w:t> </w:t>
            </w:r>
          </w:p>
        </w:tc>
        <w:tc>
          <w:tcPr>
            <w:tcW w:w="1236"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color w:val="000000"/>
              </w:rPr>
            </w:pPr>
            <w:r>
              <w:rPr>
                <w:rFonts w:ascii="Arial LatArm" w:hAnsi="Arial LatArm" w:cs="Calibri"/>
                <w:color w:val="000000"/>
              </w:rPr>
              <w:t> </w:t>
            </w:r>
          </w:p>
        </w:tc>
        <w:tc>
          <w:tcPr>
            <w:tcW w:w="1412"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LatArm" w:hAnsi="Arial LatArm" w:cs="Calibri"/>
                <w:b/>
                <w:bCs/>
                <w:i/>
                <w:iCs/>
                <w:color w:val="000000"/>
              </w:rPr>
            </w:pPr>
            <w:r>
              <w:rPr>
                <w:rFonts w:ascii="Arial LatArm" w:hAnsi="Arial LatArm" w:cs="Calibri"/>
                <w:b/>
                <w:bCs/>
                <w:i/>
                <w:iCs/>
                <w:color w:val="000000"/>
              </w:rPr>
              <w:t> </w:t>
            </w:r>
          </w:p>
        </w:tc>
        <w:tc>
          <w:tcPr>
            <w:tcW w:w="1805"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color w:val="000000"/>
              </w:rPr>
            </w:pPr>
            <w:r>
              <w:rPr>
                <w:rFonts w:ascii="Arial LatArm" w:hAnsi="Arial LatArm" w:cs="Calibri"/>
                <w:b/>
                <w:bCs/>
                <w:color w:val="000000"/>
              </w:rPr>
              <w:t>6488870</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i/>
                <w:iCs/>
                <w:color w:val="000000"/>
                <w:sz w:val="22"/>
                <w:szCs w:val="22"/>
              </w:rPr>
            </w:pPr>
            <w:r>
              <w:rPr>
                <w:rFonts w:ascii="Arial LatArm" w:hAnsi="Arial LatArm" w:cs="Calibri"/>
                <w:b/>
                <w:bCs/>
                <w:i/>
                <w:iCs/>
                <w:color w:val="000000"/>
                <w:sz w:val="22"/>
                <w:szCs w:val="22"/>
              </w:rPr>
              <w:t> </w:t>
            </w:r>
          </w:p>
        </w:tc>
        <w:tc>
          <w:tcPr>
            <w:tcW w:w="3551"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НДС 20%</w:t>
            </w:r>
          </w:p>
        </w:tc>
        <w:tc>
          <w:tcPr>
            <w:tcW w:w="1118"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i/>
                <w:iCs/>
                <w:color w:val="000000"/>
                <w:sz w:val="22"/>
                <w:szCs w:val="22"/>
              </w:rPr>
            </w:pPr>
            <w:r>
              <w:rPr>
                <w:rFonts w:ascii="Arial LatArm" w:hAnsi="Arial LatArm" w:cs="Calibri"/>
                <w:b/>
                <w:bCs/>
                <w:i/>
                <w:iCs/>
                <w:color w:val="000000"/>
                <w:sz w:val="22"/>
                <w:szCs w:val="22"/>
              </w:rPr>
              <w:t> </w:t>
            </w:r>
          </w:p>
        </w:tc>
        <w:tc>
          <w:tcPr>
            <w:tcW w:w="1236"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i/>
                <w:iCs/>
                <w:color w:val="000000"/>
              </w:rPr>
            </w:pPr>
            <w:r>
              <w:rPr>
                <w:rFonts w:ascii="Arial LatArm" w:hAnsi="Arial LatArm" w:cs="Calibri"/>
                <w:b/>
                <w:bCs/>
                <w:i/>
                <w:iCs/>
                <w:color w:val="000000"/>
              </w:rPr>
              <w:t> </w:t>
            </w:r>
          </w:p>
        </w:tc>
        <w:tc>
          <w:tcPr>
            <w:tcW w:w="1412"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LatArm" w:hAnsi="Arial LatArm" w:cs="Calibri"/>
                <w:b/>
                <w:bCs/>
                <w:i/>
                <w:iCs/>
                <w:color w:val="000000"/>
              </w:rPr>
            </w:pPr>
            <w:r>
              <w:rPr>
                <w:rFonts w:ascii="Arial LatArm" w:hAnsi="Arial LatArm" w:cs="Calibri"/>
                <w:b/>
                <w:bCs/>
                <w:i/>
                <w:iCs/>
                <w:color w:val="000000"/>
              </w:rPr>
              <w:t> </w:t>
            </w:r>
          </w:p>
        </w:tc>
        <w:tc>
          <w:tcPr>
            <w:tcW w:w="1805"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color w:val="000000"/>
              </w:rPr>
            </w:pPr>
            <w:r>
              <w:rPr>
                <w:rFonts w:ascii="Arial LatArm" w:hAnsi="Arial LatArm" w:cs="Calibri"/>
                <w:b/>
                <w:bCs/>
                <w:color w:val="000000"/>
              </w:rPr>
              <w:t>1297774</w:t>
            </w:r>
          </w:p>
        </w:tc>
      </w:tr>
      <w:tr w:rsidR="004963E4" w:rsidTr="004963E4">
        <w:trPr>
          <w:trHeight w:val="496"/>
        </w:trPr>
        <w:tc>
          <w:tcPr>
            <w:tcW w:w="941" w:type="dxa"/>
            <w:tcBorders>
              <w:top w:val="nil"/>
              <w:left w:val="single" w:sz="4" w:space="0" w:color="auto"/>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 </w:t>
            </w:r>
          </w:p>
        </w:tc>
        <w:tc>
          <w:tcPr>
            <w:tcW w:w="3551"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Всего</w:t>
            </w:r>
          </w:p>
        </w:tc>
        <w:tc>
          <w:tcPr>
            <w:tcW w:w="1118"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 </w:t>
            </w:r>
          </w:p>
        </w:tc>
        <w:tc>
          <w:tcPr>
            <w:tcW w:w="1236"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 </w:t>
            </w:r>
          </w:p>
        </w:tc>
        <w:tc>
          <w:tcPr>
            <w:tcW w:w="1412" w:type="dxa"/>
            <w:tcBorders>
              <w:top w:val="nil"/>
              <w:left w:val="nil"/>
              <w:bottom w:val="single" w:sz="4" w:space="0" w:color="auto"/>
              <w:right w:val="single" w:sz="4" w:space="0" w:color="auto"/>
            </w:tcBorders>
            <w:shd w:val="clear" w:color="000000" w:fill="F2F2F2"/>
            <w:noWrap/>
            <w:vAlign w:val="center"/>
            <w:hideMark/>
          </w:tcPr>
          <w:p w:rsidR="004963E4" w:rsidRDefault="004963E4">
            <w:pPr>
              <w:rPr>
                <w:rFonts w:ascii="Arial" w:hAnsi="Arial" w:cs="Arial"/>
                <w:b/>
                <w:bCs/>
                <w:i/>
                <w:iCs/>
                <w:color w:val="000000"/>
              </w:rPr>
            </w:pPr>
            <w:r>
              <w:rPr>
                <w:rFonts w:ascii="Arial" w:hAnsi="Arial" w:cs="Arial"/>
                <w:b/>
                <w:bCs/>
                <w:i/>
                <w:iCs/>
                <w:color w:val="000000"/>
              </w:rPr>
              <w:t> </w:t>
            </w:r>
          </w:p>
        </w:tc>
        <w:tc>
          <w:tcPr>
            <w:tcW w:w="1805" w:type="dxa"/>
            <w:tcBorders>
              <w:top w:val="nil"/>
              <w:left w:val="nil"/>
              <w:bottom w:val="single" w:sz="4" w:space="0" w:color="auto"/>
              <w:right w:val="single" w:sz="4" w:space="0" w:color="auto"/>
            </w:tcBorders>
            <w:shd w:val="clear" w:color="000000" w:fill="F2F2F2"/>
            <w:noWrap/>
            <w:vAlign w:val="center"/>
            <w:hideMark/>
          </w:tcPr>
          <w:p w:rsidR="004963E4" w:rsidRDefault="004963E4">
            <w:pPr>
              <w:jc w:val="center"/>
              <w:rPr>
                <w:rFonts w:ascii="Arial LatArm" w:hAnsi="Arial LatArm" w:cs="Calibri"/>
                <w:b/>
                <w:bCs/>
                <w:color w:val="000000"/>
                <w:sz w:val="32"/>
                <w:szCs w:val="32"/>
              </w:rPr>
            </w:pPr>
            <w:r>
              <w:rPr>
                <w:rFonts w:ascii="Arial LatArm" w:hAnsi="Arial LatArm" w:cs="Calibri"/>
                <w:b/>
                <w:bCs/>
                <w:color w:val="000000"/>
                <w:sz w:val="32"/>
                <w:szCs w:val="32"/>
              </w:rPr>
              <w:t>7786644</w:t>
            </w:r>
          </w:p>
        </w:tc>
      </w:tr>
    </w:tbl>
    <w:p w:rsidR="000A359E" w:rsidRDefault="000A359E" w:rsidP="00BB28C8">
      <w:pPr>
        <w:widowControl w:val="0"/>
        <w:spacing w:after="160" w:line="360" w:lineRule="auto"/>
        <w:ind w:firstLine="567"/>
        <w:jc w:val="center"/>
        <w:rPr>
          <w:rFonts w:ascii="Sylfaen" w:hAnsi="Sylfaen"/>
          <w:lang w:val="hy-AM"/>
        </w:rPr>
      </w:pPr>
    </w:p>
    <w:p w:rsidR="00657BFF" w:rsidRPr="007549ED" w:rsidRDefault="00657BFF" w:rsidP="00657BFF">
      <w:pPr>
        <w:spacing w:before="240"/>
        <w:rPr>
          <w:rFonts w:ascii="Calibri" w:hAnsi="Calibri" w:cs="Calibri"/>
          <w:color w:val="000000"/>
          <w:sz w:val="22"/>
          <w:szCs w:val="22"/>
        </w:rPr>
      </w:pPr>
      <w:r>
        <w:rPr>
          <w:rFonts w:ascii="Sylfaen" w:hAnsi="Sylfaen" w:cs="Calibri"/>
          <w:color w:val="000000"/>
          <w:sz w:val="22"/>
          <w:szCs w:val="22"/>
          <w:lang w:val="hy-AM"/>
        </w:rPr>
        <w:t xml:space="preserve">                                    </w:t>
      </w:r>
      <w:r w:rsidRPr="007549ED">
        <w:rPr>
          <w:rFonts w:ascii="Calibri" w:hAnsi="Calibri" w:cs="Calibri"/>
          <w:color w:val="000000"/>
          <w:sz w:val="22"/>
          <w:szCs w:val="22"/>
        </w:rPr>
        <w:t>ДРУГИЕ УСЛОВИЯ, ИЗЛОЖЕННЫЕ</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Условия предоплаты Не требуется</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Срок предоставления подписанного протокола прием</w:t>
      </w:r>
      <w:r w:rsidR="00E05C50">
        <w:rPr>
          <w:rFonts w:ascii="Calibri" w:hAnsi="Calibri" w:cs="Calibri"/>
          <w:color w:val="000000"/>
          <w:sz w:val="22"/>
          <w:szCs w:val="22"/>
        </w:rPr>
        <w:t>а-передачи участнику в течение 20</w:t>
      </w:r>
      <w:r w:rsidRPr="005F136C">
        <w:rPr>
          <w:rFonts w:ascii="Calibri" w:hAnsi="Calibri" w:cs="Calibri"/>
          <w:color w:val="000000"/>
          <w:sz w:val="22"/>
          <w:szCs w:val="22"/>
        </w:rPr>
        <w:t xml:space="preserve"> рабочих дней.</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Выполнять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надлежащего качества, в соответствии с проектно-сметной ведомостью .</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lastRenderedPageBreak/>
        <w:t>*Участник должен иметь лицензию на осуществление строительной деятельности по следующим направлениям градостроительной деятельности:</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1) жилые (за исключением индивидуальных жилых домов, гаражей, хозяйственных построек, а также работ, не требующих разрешения на строительство), общественные и производственные.</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Лицензионные отношения в сфере строительной деятельности регулируются законами Республики Армения "О лицензировании", "О градостроительстве", настоящим порядком и другими правовыми актами.</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На униформе строителей наличие логотипа строительной организации</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Наличие устройств видеозаписи</w:t>
      </w:r>
    </w:p>
    <w:p w:rsidR="00657BFF" w:rsidRDefault="00657BFF" w:rsidP="00657BFF">
      <w:pPr>
        <w:widowControl w:val="0"/>
        <w:spacing w:after="160" w:line="360" w:lineRule="auto"/>
        <w:ind w:firstLine="567"/>
        <w:jc w:val="right"/>
        <w:rPr>
          <w:rFonts w:ascii="GHEA Grapalat" w:hAnsi="GHEA Grapalat"/>
          <w:i/>
        </w:rPr>
      </w:pPr>
      <w:r w:rsidRPr="005F136C">
        <w:rPr>
          <w:rFonts w:ascii="Calibri" w:hAnsi="Calibri" w:cs="Calibri"/>
          <w:color w:val="000000"/>
          <w:sz w:val="22"/>
          <w:szCs w:val="22"/>
        </w:rPr>
        <w:t>На всем протяжении выполнения работ, предусмотренных договором, Подрядчик несет ответственность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за надлежащую организацию строительства. территории, обустройства, технической безопасности, санитарно-гигиенических и экологических (в том числе мероприятий по адаптации к изменению климата) норм следующие мероприятия31.1.</w:t>
      </w:r>
    </w:p>
    <w:p w:rsidR="00AA78C1" w:rsidRDefault="00657BFF" w:rsidP="001B0721">
      <w:pPr>
        <w:widowControl w:val="0"/>
        <w:spacing w:after="160" w:line="360" w:lineRule="auto"/>
        <w:ind w:firstLine="567"/>
        <w:rPr>
          <w:rFonts w:ascii="GHEA Grapalat" w:hAnsi="GHEA Grapalat"/>
          <w:i/>
        </w:rPr>
      </w:pPr>
      <w:r w:rsidRPr="009F3DC7">
        <w:rPr>
          <w:rFonts w:ascii="GHEA Grapalat" w:hAnsi="GHEA Grapalat"/>
        </w:rPr>
        <w:t>Подрядчик выполняет работы по адресу</w:t>
      </w:r>
      <w:r w:rsidRPr="00517562">
        <w:rPr>
          <w:rFonts w:ascii="GHEA Grapalat" w:hAnsi="GHEA Grapalat"/>
        </w:rPr>
        <w:t xml:space="preserve"> </w:t>
      </w:r>
      <w:r w:rsidRPr="001F7081">
        <w:rPr>
          <w:rFonts w:ascii="GHEA Grapalat" w:hAnsi="GHEA Grapalat"/>
        </w:rPr>
        <w:t xml:space="preserve">г. Ереван, ул. </w:t>
      </w:r>
      <w:r w:rsidR="008111B2">
        <w:rPr>
          <w:rFonts w:ascii="GHEA Grapalat" w:hAnsi="GHEA Grapalat"/>
          <w:lang w:val="en-US"/>
        </w:rPr>
        <w:t>Бузанда 1/4</w:t>
      </w:r>
    </w:p>
    <w:p w:rsidR="00AA78C1" w:rsidRPr="00EC679F" w:rsidRDefault="00AA78C1" w:rsidP="00EC679F">
      <w:pPr>
        <w:widowControl w:val="0"/>
        <w:spacing w:after="160" w:line="360" w:lineRule="auto"/>
        <w:ind w:firstLine="567"/>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Pr="009F3DC7" w:rsidRDefault="00BB28C8" w:rsidP="00AB6479">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657BFF" w:rsidRPr="00A83862">
        <w:rPr>
          <w:rFonts w:ascii="GHEA Grapalat" w:hAnsi="GHEA Grapalat"/>
          <w:i/>
        </w:rPr>
        <w:t xml:space="preserve"> </w:t>
      </w:r>
      <w:r w:rsidR="00657BFF">
        <w:rPr>
          <w:rFonts w:ascii="GHEA Grapalat" w:hAnsi="GHEA Grapalat"/>
          <w:b/>
        </w:rPr>
        <w:t>ЕГС-BMAShDzB-24/</w:t>
      </w:r>
      <w:r w:rsidR="001B0721" w:rsidRPr="00A83862">
        <w:rPr>
          <w:rFonts w:ascii="GHEA Grapalat" w:hAnsi="GHEA Grapalat"/>
          <w:b/>
        </w:rPr>
        <w:t>4</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E206C2" w:rsidRPr="00A83862">
        <w:rPr>
          <w:rFonts w:ascii="GHEA Grapalat" w:hAnsi="GHEA Grapalat"/>
          <w:i/>
        </w:rPr>
        <w:t>24</w:t>
      </w:r>
      <w:r w:rsidRPr="00124BE9">
        <w:rPr>
          <w:rFonts w:ascii="GHEA Grapalat" w:hAnsi="GHEA Grapalat"/>
          <w:i/>
        </w:rPr>
        <w:tab/>
      </w:r>
      <w:r w:rsidRPr="009F3DC7">
        <w:rPr>
          <w:rFonts w:ascii="GHEA Grapalat" w:hAnsi="GHEA Grapalat"/>
          <w:i/>
        </w:rPr>
        <w:t>г.</w:t>
      </w:r>
    </w:p>
    <w:p w:rsidR="00657BFF" w:rsidRPr="009F3DC7" w:rsidRDefault="00657BFF" w:rsidP="00657BFF">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657BFF" w:rsidRPr="00241B69" w:rsidRDefault="00657BFF" w:rsidP="00657BFF">
      <w:pPr>
        <w:widowControl w:val="0"/>
        <w:spacing w:after="160" w:line="360" w:lineRule="auto"/>
        <w:ind w:firstLine="567"/>
        <w:jc w:val="center"/>
        <w:rPr>
          <w:rFonts w:ascii="Sylfaen" w:hAnsi="Sylfaen"/>
          <w:b/>
          <w:lang w:val="hy-AM"/>
        </w:rPr>
      </w:pPr>
      <w:r w:rsidRPr="009F3DC7">
        <w:rPr>
          <w:rFonts w:ascii="GHEA Grapalat" w:hAnsi="GHEA Grapalat"/>
          <w:b/>
        </w:rPr>
        <w:t xml:space="preserve">ВЫПОЛНЕНИЯ </w:t>
      </w:r>
      <w:r w:rsidR="00A41187" w:rsidRPr="00A41187">
        <w:rPr>
          <w:rFonts w:ascii="GHEA Grapalat" w:hAnsi="GHEA Grapalat"/>
          <w:b/>
        </w:rPr>
        <w:t xml:space="preserve">ТЕКУЩИХ РЕМОНТНЫХ РАБОТ АДМИНИСТРАТИВНОГО </w:t>
      </w:r>
      <w:bookmarkStart w:id="8" w:name="_GoBack"/>
      <w:bookmarkEnd w:id="8"/>
      <w:r w:rsidR="00A41187" w:rsidRPr="00A41187">
        <w:rPr>
          <w:rFonts w:ascii="GHEA Grapalat" w:hAnsi="GHEA Grapalat"/>
          <w:b/>
        </w:rPr>
        <w:t>ЗДАНИЯ ЗАО «ЕРГОРСВЕТ</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266"/>
        <w:gridCol w:w="2194"/>
        <w:gridCol w:w="2126"/>
      </w:tblGrid>
      <w:tr w:rsidR="00657BFF" w:rsidRPr="009F3DC7" w:rsidTr="000A5E21">
        <w:trPr>
          <w:cantSplit/>
          <w:jc w:val="center"/>
        </w:trPr>
        <w:tc>
          <w:tcPr>
            <w:tcW w:w="816" w:type="dxa"/>
            <w:vMerge w:val="restart"/>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266" w:type="dxa"/>
            <w:vMerge w:val="restart"/>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320" w:type="dxa"/>
            <w:gridSpan w:val="2"/>
            <w:vAlign w:val="center"/>
          </w:tcPr>
          <w:p w:rsidR="00657BFF" w:rsidRPr="00517562" w:rsidRDefault="00657BFF" w:rsidP="000A5E21">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657BFF" w:rsidRPr="009F3DC7" w:rsidTr="000A5E21">
        <w:trPr>
          <w:cantSplit/>
          <w:trHeight w:val="586"/>
          <w:jc w:val="center"/>
        </w:trPr>
        <w:tc>
          <w:tcPr>
            <w:tcW w:w="816" w:type="dxa"/>
            <w:vMerge/>
            <w:vAlign w:val="center"/>
          </w:tcPr>
          <w:p w:rsidR="00657BFF" w:rsidRPr="00517562" w:rsidRDefault="00657BFF" w:rsidP="000A5E21">
            <w:pPr>
              <w:widowControl w:val="0"/>
              <w:spacing w:after="120"/>
              <w:jc w:val="both"/>
              <w:rPr>
                <w:rFonts w:ascii="GHEA Grapalat" w:hAnsi="GHEA Grapalat"/>
                <w:sz w:val="20"/>
                <w:szCs w:val="20"/>
              </w:rPr>
            </w:pPr>
          </w:p>
        </w:tc>
        <w:tc>
          <w:tcPr>
            <w:tcW w:w="4266" w:type="dxa"/>
            <w:vMerge/>
          </w:tcPr>
          <w:p w:rsidR="00657BFF" w:rsidRPr="00517562" w:rsidRDefault="00657BFF" w:rsidP="000A5E21">
            <w:pPr>
              <w:widowControl w:val="0"/>
              <w:spacing w:after="120"/>
              <w:rPr>
                <w:rFonts w:ascii="GHEA Grapalat" w:hAnsi="GHEA Grapalat"/>
                <w:sz w:val="20"/>
                <w:szCs w:val="20"/>
              </w:rPr>
            </w:pPr>
          </w:p>
        </w:tc>
        <w:tc>
          <w:tcPr>
            <w:tcW w:w="2194" w:type="dxa"/>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126" w:type="dxa"/>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454D7C" w:rsidRPr="009F3DC7" w:rsidTr="00AB6479">
        <w:trPr>
          <w:trHeight w:val="1866"/>
          <w:jc w:val="center"/>
        </w:trPr>
        <w:tc>
          <w:tcPr>
            <w:tcW w:w="816" w:type="dxa"/>
            <w:vAlign w:val="center"/>
          </w:tcPr>
          <w:p w:rsidR="00454D7C" w:rsidRPr="00517562" w:rsidRDefault="00454D7C" w:rsidP="00454D7C">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266" w:type="dxa"/>
            <w:vAlign w:val="center"/>
          </w:tcPr>
          <w:p w:rsidR="00454D7C" w:rsidRPr="00C146DA" w:rsidRDefault="00454D7C" w:rsidP="00454D7C">
            <w:pPr>
              <w:pStyle w:val="BodyTextIndent"/>
              <w:widowControl w:val="0"/>
              <w:spacing w:line="240" w:lineRule="auto"/>
              <w:ind w:firstLine="567"/>
              <w:jc w:val="left"/>
              <w:rPr>
                <w:rFonts w:ascii="GHEA Grapalat" w:hAnsi="GHEA Grapalat"/>
                <w:i w:val="0"/>
                <w:sz w:val="24"/>
                <w:szCs w:val="24"/>
                <w:u w:val="single"/>
                <w:vertAlign w:val="subscript"/>
              </w:rPr>
            </w:pPr>
            <w:r w:rsidRPr="007208B1">
              <w:rPr>
                <w:rFonts w:ascii="GHEA Grapalat" w:hAnsi="GHEA Grapalat"/>
                <w:i w:val="0"/>
                <w:sz w:val="22"/>
              </w:rPr>
              <w:t>Текущи</w:t>
            </w:r>
            <w:r w:rsidRPr="00A83862">
              <w:rPr>
                <w:rFonts w:ascii="GHEA Grapalat" w:hAnsi="GHEA Grapalat"/>
                <w:i w:val="0"/>
                <w:sz w:val="22"/>
              </w:rPr>
              <w:t>е</w:t>
            </w:r>
            <w:r w:rsidRPr="007208B1">
              <w:rPr>
                <w:rFonts w:ascii="GHEA Grapalat" w:hAnsi="GHEA Grapalat"/>
                <w:i w:val="0"/>
                <w:sz w:val="22"/>
              </w:rPr>
              <w:t xml:space="preserve"> ремонтные работы административного здания ЗАО Ергорсвет</w:t>
            </w:r>
            <w:r w:rsidRPr="0045411E">
              <w:rPr>
                <w:rFonts w:ascii="GHEA Grapalat" w:hAnsi="GHEA Grapalat"/>
                <w:i w:val="0"/>
                <w:sz w:val="22"/>
              </w:rPr>
              <w:t xml:space="preserve"> расположенного по адресу г. Ереван, улица Бузанда 1/4</w:t>
            </w:r>
          </w:p>
        </w:tc>
        <w:tc>
          <w:tcPr>
            <w:tcW w:w="2194" w:type="dxa"/>
            <w:vAlign w:val="center"/>
          </w:tcPr>
          <w:p w:rsidR="00454D7C" w:rsidRPr="00C966FD" w:rsidRDefault="00454D7C" w:rsidP="00AB6479">
            <w:pPr>
              <w:widowControl w:val="0"/>
              <w:spacing w:after="120"/>
              <w:jc w:val="center"/>
              <w:rPr>
                <w:rFonts w:ascii="GHEA Grapalat" w:hAnsi="GHEA Grapalat"/>
                <w:sz w:val="20"/>
                <w:szCs w:val="20"/>
              </w:rPr>
            </w:pPr>
            <w:r w:rsidRPr="00C966FD">
              <w:rPr>
                <w:rFonts w:ascii="GHEA Grapalat" w:hAnsi="GHEA Grapalat" w:cs="Calibri"/>
                <w:bCs/>
                <w:iCs/>
                <w:sz w:val="20"/>
                <w:szCs w:val="17"/>
              </w:rPr>
              <w:t xml:space="preserve">-начало работ-со дня вступления в силу договоров строительных  работ </w:t>
            </w:r>
          </w:p>
        </w:tc>
        <w:tc>
          <w:tcPr>
            <w:tcW w:w="2126" w:type="dxa"/>
            <w:vAlign w:val="center"/>
          </w:tcPr>
          <w:p w:rsidR="00454D7C" w:rsidRPr="00A17E50" w:rsidRDefault="001B0721" w:rsidP="00454D7C">
            <w:pPr>
              <w:widowControl w:val="0"/>
              <w:spacing w:after="120"/>
              <w:jc w:val="center"/>
              <w:rPr>
                <w:rFonts w:ascii="GHEA Grapalat" w:hAnsi="GHEA Grapalat"/>
                <w:sz w:val="20"/>
                <w:szCs w:val="20"/>
                <w:lang w:val="hy-AM"/>
              </w:rPr>
            </w:pPr>
            <w:r w:rsidRPr="001B0721">
              <w:rPr>
                <w:rFonts w:ascii="GHEA Grapalat" w:hAnsi="GHEA Grapalat" w:cs="Calibri"/>
                <w:bCs/>
                <w:iCs/>
                <w:sz w:val="20"/>
                <w:szCs w:val="15"/>
                <w:lang w:val="en-US"/>
              </w:rPr>
              <w:t>4</w:t>
            </w:r>
            <w:r w:rsidR="00454D7C" w:rsidRPr="001B0721">
              <w:rPr>
                <w:rFonts w:ascii="GHEA Grapalat" w:hAnsi="GHEA Grapalat" w:cs="Calibri"/>
                <w:bCs/>
                <w:iCs/>
                <w:sz w:val="20"/>
                <w:szCs w:val="15"/>
                <w:lang w:val="en-US"/>
              </w:rPr>
              <w:t>0</w:t>
            </w:r>
            <w:r w:rsidR="00454D7C" w:rsidRPr="001B0721">
              <w:rPr>
                <w:rFonts w:ascii="GHEA Grapalat" w:hAnsi="GHEA Grapalat" w:cs="Calibri"/>
                <w:bCs/>
                <w:iCs/>
                <w:sz w:val="20"/>
                <w:szCs w:val="15"/>
              </w:rPr>
              <w:t>-го календарного дня включительно</w:t>
            </w:r>
          </w:p>
        </w:tc>
      </w:tr>
    </w:tbl>
    <w:p w:rsidR="00657BFF" w:rsidRPr="009F3DC7" w:rsidRDefault="00657BFF" w:rsidP="00657BFF">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657BFF" w:rsidRPr="009F3DC7" w:rsidTr="000A5E21">
        <w:trPr>
          <w:jc w:val="center"/>
        </w:trPr>
        <w:tc>
          <w:tcPr>
            <w:tcW w:w="4536"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57BFF" w:rsidRPr="00517562" w:rsidRDefault="00657BFF" w:rsidP="000A5E21">
            <w:pPr>
              <w:widowControl w:val="0"/>
              <w:jc w:val="center"/>
              <w:rPr>
                <w:rFonts w:ascii="GHEA Grapalat" w:hAnsi="GHEA Grapalat"/>
                <w:lang w:val="en-US"/>
              </w:rPr>
            </w:pPr>
            <w:r>
              <w:rPr>
                <w:rFonts w:ascii="GHEA Grapalat" w:hAnsi="GHEA Grapalat"/>
                <w:lang w:val="en-US"/>
              </w:rPr>
              <w:t>______________________</w:t>
            </w:r>
          </w:p>
          <w:p w:rsidR="00657BFF" w:rsidRPr="00517562" w:rsidRDefault="00657BFF" w:rsidP="000A5E2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57BFF" w:rsidRPr="009F3DC7" w:rsidRDefault="00657BFF" w:rsidP="000A5E21">
            <w:pPr>
              <w:widowControl w:val="0"/>
              <w:spacing w:after="160" w:line="360" w:lineRule="auto"/>
              <w:jc w:val="center"/>
              <w:rPr>
                <w:rFonts w:ascii="GHEA Grapalat" w:hAnsi="GHEA Grapalat"/>
              </w:rPr>
            </w:pPr>
          </w:p>
        </w:tc>
        <w:tc>
          <w:tcPr>
            <w:tcW w:w="4343"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57BFF" w:rsidRPr="00517562" w:rsidRDefault="00657BFF" w:rsidP="000A5E21">
            <w:pPr>
              <w:widowControl w:val="0"/>
              <w:jc w:val="center"/>
              <w:rPr>
                <w:rFonts w:ascii="GHEA Grapalat" w:hAnsi="GHEA Grapalat"/>
                <w:lang w:val="en-US"/>
              </w:rPr>
            </w:pPr>
            <w:r>
              <w:rPr>
                <w:rFonts w:ascii="GHEA Grapalat" w:hAnsi="GHEA Grapalat"/>
                <w:lang w:val="en-US"/>
              </w:rPr>
              <w:t>_____________________</w:t>
            </w:r>
          </w:p>
          <w:p w:rsidR="00657BFF" w:rsidRPr="00517562" w:rsidRDefault="00657BFF" w:rsidP="000A5E2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657BFF" w:rsidRPr="009F3DC7" w:rsidRDefault="00BB28C8" w:rsidP="00AB6479">
      <w:pPr>
        <w:widowControl w:val="0"/>
        <w:spacing w:after="160" w:line="360" w:lineRule="auto"/>
        <w:jc w:val="right"/>
        <w:rPr>
          <w:rFonts w:ascii="GHEA Grapalat" w:hAnsi="GHEA Grapalat" w:cs="Sylfaen"/>
          <w:i/>
        </w:rPr>
      </w:pPr>
      <w:r w:rsidRPr="009F3DC7">
        <w:rPr>
          <w:rFonts w:ascii="GHEA Grapalat" w:hAnsi="GHEA Grapalat"/>
        </w:rPr>
        <w:br w:type="page"/>
      </w:r>
      <w:r w:rsidR="00657BFF" w:rsidRPr="009F3DC7">
        <w:rPr>
          <w:rFonts w:ascii="GHEA Grapalat" w:hAnsi="GHEA Grapalat"/>
          <w:i/>
        </w:rPr>
        <w:lastRenderedPageBreak/>
        <w:t>риложение № 3</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A83862">
        <w:rPr>
          <w:rFonts w:ascii="GHEA Grapalat" w:hAnsi="GHEA Grapalat"/>
          <w:i/>
        </w:rPr>
        <w:t xml:space="preserve"> </w:t>
      </w:r>
      <w:r>
        <w:rPr>
          <w:rFonts w:ascii="GHEA Grapalat" w:hAnsi="GHEA Grapalat"/>
          <w:b/>
        </w:rPr>
        <w:t>ЕГС-BMAShDzB-24/</w:t>
      </w:r>
      <w:r w:rsidR="001B0721" w:rsidRPr="00A83862">
        <w:rPr>
          <w:rFonts w:ascii="GHEA Grapalat" w:hAnsi="GHEA Grapalat"/>
          <w:b/>
        </w:rPr>
        <w:t>4</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E206C2" w:rsidRPr="00A83862">
        <w:rPr>
          <w:rFonts w:ascii="GHEA Grapalat" w:hAnsi="GHEA Grapalat"/>
          <w:i/>
        </w:rPr>
        <w:t>24</w:t>
      </w:r>
      <w:r w:rsidRPr="00124BE9">
        <w:rPr>
          <w:rFonts w:ascii="GHEA Grapalat" w:hAnsi="GHEA Grapalat"/>
          <w:i/>
        </w:rPr>
        <w:tab/>
      </w:r>
      <w:r w:rsidRPr="009F3DC7">
        <w:rPr>
          <w:rFonts w:ascii="GHEA Grapalat" w:hAnsi="GHEA Grapalat"/>
          <w:i/>
        </w:rPr>
        <w:t>г.</w:t>
      </w:r>
    </w:p>
    <w:p w:rsidR="00657BFF" w:rsidRDefault="00657BFF" w:rsidP="00657BFF">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rsidR="00657BFF" w:rsidRPr="001B30FD" w:rsidRDefault="00657BFF" w:rsidP="00657BFF">
      <w:pPr>
        <w:widowControl w:val="0"/>
        <w:spacing w:after="160" w:line="360" w:lineRule="auto"/>
        <w:ind w:firstLine="567"/>
        <w:jc w:val="right"/>
        <w:rPr>
          <w:rFonts w:ascii="GHEA Grapalat" w:hAnsi="GHEA Grapalat"/>
          <w:lang w:val="en-US"/>
        </w:rPr>
      </w:pPr>
      <w:r w:rsidRPr="009F3DC7">
        <w:rPr>
          <w:rFonts w:ascii="GHEA Grapalat" w:hAnsi="GHEA Grapalat"/>
        </w:rPr>
        <w:t>драмов РА</w:t>
      </w:r>
    </w:p>
    <w:tbl>
      <w:tblPr>
        <w:tblW w:w="11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78"/>
        <w:gridCol w:w="2532"/>
        <w:gridCol w:w="2835"/>
        <w:gridCol w:w="1350"/>
      </w:tblGrid>
      <w:tr w:rsidR="00657BFF" w:rsidRPr="00576215" w:rsidTr="000A5E21">
        <w:trPr>
          <w:jc w:val="center"/>
        </w:trPr>
        <w:tc>
          <w:tcPr>
            <w:tcW w:w="11208" w:type="dxa"/>
            <w:gridSpan w:val="5"/>
            <w:vAlign w:val="center"/>
          </w:tcPr>
          <w:p w:rsidR="00657BFF" w:rsidRPr="001C4292" w:rsidRDefault="00657BFF" w:rsidP="000A5E21">
            <w:pPr>
              <w:widowControl w:val="0"/>
              <w:spacing w:after="120"/>
              <w:jc w:val="center"/>
              <w:rPr>
                <w:rFonts w:ascii="GHEA Grapalat" w:hAnsi="GHEA Grapalat"/>
                <w:szCs w:val="20"/>
              </w:rPr>
            </w:pPr>
            <w:r w:rsidRPr="001B30FD">
              <w:rPr>
                <w:rFonts w:ascii="GHEA Grapalat" w:hAnsi="GHEA Grapalat"/>
                <w:sz w:val="22"/>
                <w:szCs w:val="16"/>
              </w:rPr>
              <w:t>Работа</w:t>
            </w:r>
          </w:p>
        </w:tc>
      </w:tr>
      <w:tr w:rsidR="00657BFF" w:rsidRPr="00576215" w:rsidTr="00AB6479">
        <w:trPr>
          <w:jc w:val="center"/>
        </w:trPr>
        <w:tc>
          <w:tcPr>
            <w:tcW w:w="0" w:type="auto"/>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278" w:type="dxa"/>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2532" w:type="dxa"/>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4185" w:type="dxa"/>
            <w:gridSpan w:val="2"/>
            <w:vAlign w:val="center"/>
          </w:tcPr>
          <w:p w:rsidR="00657BFF" w:rsidRPr="00004CC4" w:rsidRDefault="00657BFF" w:rsidP="000A5E21">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7E1E60" w:rsidRPr="00A83862">
              <w:rPr>
                <w:rFonts w:ascii="GHEA Grapalat" w:hAnsi="GHEA Grapalat"/>
                <w:szCs w:val="20"/>
              </w:rPr>
              <w:t>4</w:t>
            </w:r>
            <w:r w:rsidRPr="00004CC4">
              <w:rPr>
                <w:rFonts w:ascii="GHEA Grapalat" w:hAnsi="GHEA Grapalat"/>
                <w:szCs w:val="20"/>
              </w:rPr>
              <w:t>г</w:t>
            </w:r>
          </w:p>
          <w:p w:rsidR="00657BFF" w:rsidRPr="00E9005B" w:rsidRDefault="00657BFF" w:rsidP="000A5E21">
            <w:pPr>
              <w:widowControl w:val="0"/>
              <w:spacing w:after="120"/>
              <w:jc w:val="center"/>
              <w:rPr>
                <w:rFonts w:ascii="GHEA Grapalat" w:hAnsi="GHEA Grapalat"/>
                <w:szCs w:val="20"/>
              </w:rPr>
            </w:pPr>
          </w:p>
        </w:tc>
      </w:tr>
      <w:tr w:rsidR="00AB6479" w:rsidRPr="00576215" w:rsidTr="00AB6479">
        <w:trPr>
          <w:trHeight w:val="2238"/>
          <w:jc w:val="center"/>
        </w:trPr>
        <w:tc>
          <w:tcPr>
            <w:tcW w:w="0" w:type="auto"/>
            <w:vAlign w:val="center"/>
          </w:tcPr>
          <w:p w:rsidR="00AB6479" w:rsidRPr="00752623" w:rsidRDefault="00AB6479" w:rsidP="00AB6479">
            <w:pPr>
              <w:jc w:val="center"/>
              <w:rPr>
                <w:rFonts w:ascii="GHEA Grapalat" w:hAnsi="GHEA Grapalat"/>
                <w:sz w:val="20"/>
                <w:lang w:val="es-ES"/>
              </w:rPr>
            </w:pPr>
            <w:r>
              <w:rPr>
                <w:rFonts w:ascii="GHEA Grapalat" w:hAnsi="GHEA Grapalat"/>
                <w:sz w:val="20"/>
                <w:lang w:val="es-ES"/>
              </w:rPr>
              <w:t>1</w:t>
            </w:r>
          </w:p>
        </w:tc>
        <w:tc>
          <w:tcPr>
            <w:tcW w:w="2278" w:type="dxa"/>
            <w:vAlign w:val="center"/>
          </w:tcPr>
          <w:p w:rsidR="00AB6479" w:rsidRPr="001B0721" w:rsidRDefault="00AB6479" w:rsidP="00AB6479">
            <w:pPr>
              <w:jc w:val="center"/>
              <w:rPr>
                <w:rFonts w:ascii="Arial Unicode" w:hAnsi="Arial Unicode" w:cs="Arial"/>
                <w:sz w:val="22"/>
                <w:szCs w:val="22"/>
                <w:lang w:val="en-US"/>
              </w:rPr>
            </w:pPr>
            <w:r>
              <w:rPr>
                <w:rFonts w:ascii="GHEA Grapalat" w:hAnsi="GHEA Grapalat"/>
                <w:iCs/>
              </w:rPr>
              <w:t>45461100</w:t>
            </w:r>
            <w:r w:rsidR="001B0721">
              <w:rPr>
                <w:rFonts w:ascii="GHEA Grapalat" w:hAnsi="GHEA Grapalat"/>
                <w:iCs/>
                <w:lang w:val="en-US"/>
              </w:rPr>
              <w:t>/1</w:t>
            </w:r>
          </w:p>
        </w:tc>
        <w:tc>
          <w:tcPr>
            <w:tcW w:w="2532" w:type="dxa"/>
            <w:vAlign w:val="center"/>
          </w:tcPr>
          <w:p w:rsidR="00AB6479" w:rsidRPr="00C146DA" w:rsidRDefault="00AB6479" w:rsidP="00AB6479">
            <w:pPr>
              <w:pStyle w:val="BodyTextIndent"/>
              <w:widowControl w:val="0"/>
              <w:spacing w:line="240" w:lineRule="auto"/>
              <w:ind w:firstLine="156"/>
              <w:jc w:val="center"/>
              <w:rPr>
                <w:rFonts w:ascii="GHEA Grapalat" w:hAnsi="GHEA Grapalat"/>
                <w:i w:val="0"/>
                <w:sz w:val="24"/>
                <w:szCs w:val="24"/>
                <w:u w:val="single"/>
                <w:vertAlign w:val="subscript"/>
              </w:rPr>
            </w:pPr>
            <w:r w:rsidRPr="007208B1">
              <w:rPr>
                <w:rFonts w:ascii="GHEA Grapalat" w:hAnsi="GHEA Grapalat"/>
                <w:i w:val="0"/>
                <w:sz w:val="22"/>
              </w:rPr>
              <w:t>Текущи</w:t>
            </w:r>
            <w:r w:rsidRPr="00A83862">
              <w:rPr>
                <w:rFonts w:ascii="GHEA Grapalat" w:hAnsi="GHEA Grapalat"/>
                <w:i w:val="0"/>
                <w:sz w:val="22"/>
              </w:rPr>
              <w:t>е</w:t>
            </w:r>
            <w:r w:rsidRPr="007208B1">
              <w:rPr>
                <w:rFonts w:ascii="GHEA Grapalat" w:hAnsi="GHEA Grapalat"/>
                <w:i w:val="0"/>
                <w:sz w:val="22"/>
              </w:rPr>
              <w:t xml:space="preserve"> ремонтные работы административного здания ЗАО Ергорсвет</w:t>
            </w:r>
            <w:r w:rsidRPr="0045411E">
              <w:rPr>
                <w:rFonts w:ascii="GHEA Grapalat" w:hAnsi="GHEA Grapalat"/>
                <w:i w:val="0"/>
                <w:sz w:val="22"/>
              </w:rPr>
              <w:t xml:space="preserve"> расположенного по адресу г. Ереван, улица Бузанда 1/4</w:t>
            </w:r>
          </w:p>
        </w:tc>
        <w:tc>
          <w:tcPr>
            <w:tcW w:w="2835" w:type="dxa"/>
            <w:vAlign w:val="center"/>
          </w:tcPr>
          <w:p w:rsidR="00AB6479" w:rsidRPr="00E9005B" w:rsidRDefault="00AB6479" w:rsidP="00AB6479">
            <w:pPr>
              <w:widowControl w:val="0"/>
              <w:spacing w:after="120"/>
              <w:ind w:right="-7"/>
              <w:jc w:val="center"/>
              <w:rPr>
                <w:rFonts w:ascii="GHEA Grapalat" w:hAnsi="GHEA Grapalat"/>
                <w:szCs w:val="20"/>
              </w:rPr>
            </w:pPr>
            <w:r w:rsidRPr="002D1781">
              <w:rPr>
                <w:rFonts w:ascii="GHEA Grapalat" w:hAnsi="GHEA Grapalat"/>
                <w:szCs w:val="20"/>
              </w:rPr>
              <w:t xml:space="preserve">Оплата производится в течение </w:t>
            </w:r>
            <w:r>
              <w:rPr>
                <w:rFonts w:ascii="GHEA Grapalat" w:hAnsi="GHEA Grapalat"/>
              </w:rPr>
              <w:t>5</w:t>
            </w:r>
            <w:r w:rsidRPr="007F5FB4">
              <w:rPr>
                <w:rFonts w:ascii="GHEA Grapalat" w:hAnsi="GHEA Grapalat"/>
              </w:rPr>
              <w:t xml:space="preserve"> (</w:t>
            </w:r>
            <w:r w:rsidRPr="00A83862">
              <w:rPr>
                <w:rFonts w:ascii="GHEA Grapalat" w:hAnsi="GHEA Grapalat"/>
              </w:rPr>
              <w:t>пя</w:t>
            </w:r>
            <w:r w:rsidRPr="007F5FB4">
              <w:rPr>
                <w:rFonts w:ascii="GHEA Grapalat" w:hAnsi="GHEA Grapalat"/>
              </w:rPr>
              <w:t xml:space="preserve">ти) </w:t>
            </w:r>
            <w:r>
              <w:rPr>
                <w:rFonts w:ascii="GHEA Grapalat" w:hAnsi="GHEA Grapalat"/>
              </w:rPr>
              <w:t>рабочих</w:t>
            </w:r>
            <w:r w:rsidRPr="007F5FB4">
              <w:rPr>
                <w:rFonts w:ascii="GHEA Grapalat" w:hAnsi="GHEA Grapalat"/>
              </w:rPr>
              <w:t xml:space="preserve"> </w:t>
            </w:r>
            <w:r w:rsidRPr="002D1781">
              <w:rPr>
                <w:rFonts w:ascii="GHEA Grapalat" w:hAnsi="GHEA Grapalat"/>
                <w:szCs w:val="20"/>
              </w:rPr>
              <w:t xml:space="preserve">дней с </w:t>
            </w:r>
            <w:r w:rsidRPr="0095542C">
              <w:rPr>
                <w:rFonts w:ascii="GHEA Grapalat" w:hAnsi="GHEA Grapalat"/>
              </w:rPr>
              <w:t xml:space="preserve">момента принятия </w:t>
            </w:r>
            <w:r w:rsidRPr="001F7081">
              <w:rPr>
                <w:rFonts w:ascii="GHEA Grapalat" w:hAnsi="GHEA Grapalat"/>
              </w:rPr>
              <w:t>работ</w:t>
            </w:r>
            <w:r w:rsidRPr="0095542C">
              <w:rPr>
                <w:rFonts w:ascii="GHEA Grapalat" w:hAnsi="GHEA Grapalat"/>
              </w:rPr>
              <w:t xml:space="preserve"> </w:t>
            </w:r>
            <w:r w:rsidRPr="00CC54ED">
              <w:rPr>
                <w:rFonts w:ascii="GHEA Grapalat" w:hAnsi="GHEA Grapalat"/>
              </w:rPr>
              <w:t>З</w:t>
            </w:r>
            <w:r w:rsidRPr="001F7081">
              <w:rPr>
                <w:rFonts w:ascii="GHEA Grapalat" w:hAnsi="GHEA Grapalat"/>
              </w:rPr>
              <w:t>аказчиком</w:t>
            </w:r>
          </w:p>
        </w:tc>
        <w:tc>
          <w:tcPr>
            <w:tcW w:w="1350" w:type="dxa"/>
            <w:vAlign w:val="center"/>
          </w:tcPr>
          <w:p w:rsidR="00AB6479" w:rsidRPr="00AB6479" w:rsidRDefault="00AB6479" w:rsidP="001B0721">
            <w:pPr>
              <w:widowControl w:val="0"/>
              <w:spacing w:after="120"/>
              <w:ind w:right="-1"/>
              <w:jc w:val="center"/>
              <w:rPr>
                <w:rFonts w:ascii="GHEA Grapalat" w:hAnsi="GHEA Grapalat"/>
                <w:sz w:val="22"/>
                <w:szCs w:val="20"/>
              </w:rPr>
            </w:pPr>
            <w:r w:rsidRPr="00AB6479">
              <w:rPr>
                <w:rFonts w:ascii="GHEA Grapalat" w:hAnsi="GHEA Grapalat"/>
                <w:sz w:val="22"/>
                <w:szCs w:val="20"/>
                <w:lang w:val="en-US"/>
              </w:rPr>
              <w:t>0</w:t>
            </w:r>
            <w:r w:rsidRPr="00AB6479">
              <w:rPr>
                <w:rFonts w:ascii="GHEA Grapalat" w:hAnsi="GHEA Grapalat"/>
                <w:sz w:val="22"/>
                <w:szCs w:val="20"/>
              </w:rPr>
              <w:t>%</w:t>
            </w:r>
          </w:p>
        </w:tc>
      </w:tr>
    </w:tbl>
    <w:p w:rsidR="00657BFF" w:rsidRPr="00241B69" w:rsidRDefault="00657BFF" w:rsidP="00657BFF">
      <w:pPr>
        <w:widowControl w:val="0"/>
        <w:spacing w:after="160" w:line="360" w:lineRule="auto"/>
        <w:ind w:firstLine="567"/>
        <w:jc w:val="center"/>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657BFF" w:rsidRPr="009F3DC7" w:rsidTr="000A5E21">
        <w:trPr>
          <w:jc w:val="center"/>
        </w:trPr>
        <w:tc>
          <w:tcPr>
            <w:tcW w:w="4536" w:type="dxa"/>
          </w:tcPr>
          <w:p w:rsidR="00657BFF" w:rsidRPr="009F3DC7" w:rsidRDefault="00657BFF" w:rsidP="00AB6479">
            <w:pPr>
              <w:widowControl w:val="0"/>
              <w:spacing w:line="360" w:lineRule="auto"/>
              <w:jc w:val="center"/>
              <w:rPr>
                <w:rFonts w:ascii="GHEA Grapalat" w:hAnsi="GHEA Grapalat" w:cs="Sylfaen"/>
                <w:b/>
                <w:bCs/>
              </w:rPr>
            </w:pPr>
            <w:r w:rsidRPr="009F3DC7">
              <w:rPr>
                <w:rFonts w:ascii="GHEA Grapalat" w:hAnsi="GHEA Grapalat"/>
                <w:b/>
              </w:rPr>
              <w:t>ЗАКАЗЧИК</w:t>
            </w:r>
          </w:p>
          <w:p w:rsidR="00657BFF" w:rsidRPr="00685FDC" w:rsidRDefault="00657BFF" w:rsidP="00AB6479">
            <w:pPr>
              <w:widowControl w:val="0"/>
              <w:spacing w:line="360" w:lineRule="auto"/>
              <w:jc w:val="center"/>
              <w:rPr>
                <w:rFonts w:ascii="GHEA Grapalat" w:hAnsi="GHEA Grapalat"/>
                <w:lang w:val="en-US"/>
              </w:rPr>
            </w:pPr>
            <w:r>
              <w:rPr>
                <w:rFonts w:ascii="GHEA Grapalat" w:hAnsi="GHEA Grapalat"/>
                <w:lang w:val="en-US"/>
              </w:rPr>
              <w:t>______________________</w:t>
            </w:r>
          </w:p>
          <w:p w:rsidR="00AB6479" w:rsidRDefault="00657BFF" w:rsidP="00AB6479">
            <w:pPr>
              <w:widowControl w:val="0"/>
              <w:spacing w:line="360" w:lineRule="auto"/>
              <w:jc w:val="center"/>
              <w:rPr>
                <w:rFonts w:ascii="GHEA Grapalat" w:hAnsi="GHEA Grapalat"/>
              </w:rPr>
            </w:pPr>
            <w:r w:rsidRPr="009F3DC7">
              <w:rPr>
                <w:rFonts w:ascii="GHEA Grapalat" w:hAnsi="GHEA Grapalat"/>
              </w:rPr>
              <w:t>/подпись/</w:t>
            </w:r>
          </w:p>
          <w:p w:rsidR="00657BFF" w:rsidRPr="009F3DC7" w:rsidRDefault="00657BFF" w:rsidP="00AB6479">
            <w:pPr>
              <w:widowControl w:val="0"/>
              <w:spacing w:line="360" w:lineRule="auto"/>
              <w:jc w:val="center"/>
              <w:rPr>
                <w:rFonts w:ascii="GHEA Grapalat" w:hAnsi="GHEA Grapalat"/>
              </w:rPr>
            </w:pPr>
            <w:r w:rsidRPr="009F3DC7">
              <w:rPr>
                <w:rFonts w:ascii="GHEA Grapalat" w:hAnsi="GHEA Grapalat"/>
              </w:rPr>
              <w:t>М. П.</w:t>
            </w:r>
          </w:p>
        </w:tc>
        <w:tc>
          <w:tcPr>
            <w:tcW w:w="760" w:type="dxa"/>
          </w:tcPr>
          <w:p w:rsidR="00657BFF" w:rsidRPr="009F3DC7" w:rsidRDefault="00657BFF" w:rsidP="00AB6479">
            <w:pPr>
              <w:widowControl w:val="0"/>
              <w:spacing w:line="360" w:lineRule="auto"/>
              <w:jc w:val="center"/>
              <w:rPr>
                <w:rFonts w:ascii="GHEA Grapalat" w:hAnsi="GHEA Grapalat"/>
              </w:rPr>
            </w:pPr>
          </w:p>
        </w:tc>
        <w:tc>
          <w:tcPr>
            <w:tcW w:w="4343" w:type="dxa"/>
          </w:tcPr>
          <w:p w:rsidR="00657BFF" w:rsidRPr="009F3DC7" w:rsidRDefault="00657BFF" w:rsidP="00AB6479">
            <w:pPr>
              <w:widowControl w:val="0"/>
              <w:spacing w:line="360" w:lineRule="auto"/>
              <w:jc w:val="center"/>
              <w:rPr>
                <w:rFonts w:ascii="GHEA Grapalat" w:hAnsi="GHEA Grapalat" w:cs="Sylfaen"/>
                <w:b/>
                <w:bCs/>
              </w:rPr>
            </w:pPr>
            <w:r w:rsidRPr="009F3DC7">
              <w:rPr>
                <w:rFonts w:ascii="GHEA Grapalat" w:hAnsi="GHEA Grapalat"/>
                <w:b/>
              </w:rPr>
              <w:t>ПОДРЯДЧИК</w:t>
            </w:r>
          </w:p>
          <w:p w:rsidR="00657BFF" w:rsidRPr="00685FDC" w:rsidRDefault="00657BFF" w:rsidP="00AB6479">
            <w:pPr>
              <w:widowControl w:val="0"/>
              <w:spacing w:line="360" w:lineRule="auto"/>
              <w:jc w:val="center"/>
              <w:rPr>
                <w:rFonts w:ascii="GHEA Grapalat" w:hAnsi="GHEA Grapalat"/>
                <w:lang w:val="en-US"/>
              </w:rPr>
            </w:pPr>
            <w:r>
              <w:rPr>
                <w:rFonts w:ascii="GHEA Grapalat" w:hAnsi="GHEA Grapalat"/>
                <w:lang w:val="en-US"/>
              </w:rPr>
              <w:t>_____________________</w:t>
            </w:r>
          </w:p>
          <w:p w:rsidR="00657BFF" w:rsidRPr="009F3DC7" w:rsidRDefault="00657BFF" w:rsidP="00AB6479">
            <w:pPr>
              <w:widowControl w:val="0"/>
              <w:spacing w:line="360" w:lineRule="auto"/>
              <w:jc w:val="center"/>
              <w:rPr>
                <w:rFonts w:ascii="GHEA Grapalat" w:hAnsi="GHEA Grapalat"/>
              </w:rPr>
            </w:pPr>
            <w:r w:rsidRPr="009F3DC7">
              <w:rPr>
                <w:rFonts w:ascii="GHEA Grapalat" w:hAnsi="GHEA Grapalat"/>
              </w:rPr>
              <w:t>/подпись/</w:t>
            </w:r>
          </w:p>
          <w:p w:rsidR="00657BFF" w:rsidRPr="009F3DC7" w:rsidRDefault="00657BFF" w:rsidP="00AB6479">
            <w:pPr>
              <w:widowControl w:val="0"/>
              <w:spacing w:line="360" w:lineRule="auto"/>
              <w:jc w:val="center"/>
              <w:rPr>
                <w:rFonts w:ascii="GHEA Grapalat" w:hAnsi="GHEA Grapalat"/>
              </w:rPr>
            </w:pPr>
            <w:r w:rsidRPr="009F3DC7">
              <w:rPr>
                <w:rFonts w:ascii="GHEA Grapalat" w:hAnsi="GHEA Grapalat"/>
              </w:rPr>
              <w:t>М. П.</w:t>
            </w:r>
          </w:p>
        </w:tc>
      </w:tr>
    </w:tbl>
    <w:p w:rsidR="00657BFF" w:rsidRPr="009F3DC7" w:rsidRDefault="00657BFF" w:rsidP="00657BFF">
      <w:pPr>
        <w:widowControl w:val="0"/>
        <w:spacing w:after="160" w:line="360" w:lineRule="auto"/>
        <w:ind w:firstLine="567"/>
        <w:rPr>
          <w:rFonts w:ascii="GHEA Grapalat" w:hAnsi="GHEA Grapalat"/>
        </w:rPr>
        <w:sectPr w:rsidR="00657BFF" w:rsidRPr="009F3DC7" w:rsidSect="00A83862">
          <w:footerReference w:type="default" r:id="rId10"/>
          <w:footnotePr>
            <w:pos w:val="beneathText"/>
          </w:footnotePr>
          <w:pgSz w:w="11907" w:h="16840" w:code="9"/>
          <w:pgMar w:top="993" w:right="708" w:bottom="1418" w:left="993" w:header="561" w:footer="561" w:gutter="0"/>
          <w:cols w:space="720"/>
          <w:docGrid w:linePitch="326"/>
        </w:sectPr>
      </w:pPr>
    </w:p>
    <w:p w:rsidR="00657BFF" w:rsidRDefault="00657BFF"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A83862">
        <w:rPr>
          <w:rFonts w:ascii="GHEA Grapalat" w:hAnsi="GHEA Grapalat"/>
          <w:i/>
        </w:rPr>
        <w:t xml:space="preserve"> </w:t>
      </w:r>
      <w:r>
        <w:rPr>
          <w:rFonts w:ascii="GHEA Grapalat" w:hAnsi="GHEA Grapalat"/>
          <w:b/>
        </w:rPr>
        <w:t>ЕГС-BMAShDzB-24/</w:t>
      </w:r>
      <w:r w:rsidR="006B71E0" w:rsidRPr="00A83862">
        <w:rPr>
          <w:rFonts w:ascii="GHEA Grapalat" w:hAnsi="GHEA Grapalat"/>
          <w:b/>
        </w:rPr>
        <w:t>4</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A83862">
        <w:rPr>
          <w:rFonts w:ascii="GHEA Grapalat" w:hAnsi="GHEA Grapalat"/>
          <w:i/>
        </w:rPr>
        <w:t xml:space="preserve"> </w:t>
      </w:r>
      <w:r>
        <w:rPr>
          <w:rFonts w:ascii="GHEA Grapalat" w:hAnsi="GHEA Grapalat"/>
          <w:b/>
        </w:rPr>
        <w:t>ЕГС-BMAShDzB-24/</w:t>
      </w:r>
      <w:r w:rsidR="006B71E0" w:rsidRPr="00A83862">
        <w:rPr>
          <w:rFonts w:ascii="GHEA Grapalat" w:hAnsi="GHEA Grapalat"/>
          <w:b/>
        </w:rPr>
        <w:t>4</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681" w:rsidRDefault="00AB5681">
      <w:r>
        <w:separator/>
      </w:r>
    </w:p>
  </w:endnote>
  <w:endnote w:type="continuationSeparator" w:id="0">
    <w:p w:rsidR="00AB5681" w:rsidRDefault="00AB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504227"/>
      <w:docPartObj>
        <w:docPartGallery w:val="Page Numbers (Bottom of Page)"/>
        <w:docPartUnique/>
      </w:docPartObj>
    </w:sdtPr>
    <w:sdtEndPr>
      <w:rPr>
        <w:rFonts w:ascii="GHEA Grapalat" w:hAnsi="GHEA Grapalat"/>
        <w:sz w:val="24"/>
        <w:szCs w:val="24"/>
      </w:rPr>
    </w:sdtEndPr>
    <w:sdtContent>
      <w:p w:rsidR="001B0721" w:rsidRPr="003E450C" w:rsidRDefault="001B0721">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16968">
          <w:rPr>
            <w:rFonts w:ascii="GHEA Grapalat" w:hAnsi="GHEA Grapalat"/>
            <w:noProof/>
            <w:sz w:val="24"/>
            <w:szCs w:val="24"/>
          </w:rPr>
          <w:t>92</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1B0721" w:rsidRPr="003E450C" w:rsidRDefault="001B0721">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16968">
          <w:rPr>
            <w:rFonts w:ascii="GHEA Grapalat" w:hAnsi="GHEA Grapalat"/>
            <w:noProof/>
            <w:sz w:val="24"/>
            <w:szCs w:val="24"/>
          </w:rPr>
          <w:t>95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681" w:rsidRDefault="00AB5681">
      <w:r>
        <w:separator/>
      </w:r>
    </w:p>
  </w:footnote>
  <w:footnote w:type="continuationSeparator" w:id="0">
    <w:p w:rsidR="00AB5681" w:rsidRDefault="00AB5681">
      <w:r>
        <w:continuationSeparator/>
      </w:r>
    </w:p>
  </w:footnote>
  <w:footnote w:id="1">
    <w:p w:rsidR="001B0721" w:rsidRPr="00793343" w:rsidRDefault="001B0721" w:rsidP="007A5F50">
      <w:pPr>
        <w:pStyle w:val="FootnoteText"/>
        <w:jc w:val="both"/>
        <w:rPr>
          <w:rFonts w:asciiTheme="minorHAnsi" w:hAnsiTheme="minorHAnsi"/>
          <w:i/>
        </w:rPr>
      </w:pPr>
    </w:p>
  </w:footnote>
  <w:footnote w:id="2">
    <w:p w:rsidR="001B0721" w:rsidRPr="00CD6B60" w:rsidRDefault="001B0721" w:rsidP="000A5E2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B0721" w:rsidRPr="00CD6B60" w:rsidRDefault="001B0721" w:rsidP="000A5E2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B0721" w:rsidRPr="002E4BC5" w:rsidRDefault="001B0721" w:rsidP="000A5E2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B0721" w:rsidRPr="003F2273" w:rsidRDefault="001B0721" w:rsidP="000A5E21">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1B0721" w:rsidRDefault="001B0721" w:rsidP="000A5E21">
      <w:pPr>
        <w:pStyle w:val="FootnoteText"/>
        <w:rPr>
          <w:rFonts w:ascii="Times New Roman" w:hAnsi="Times New Roman"/>
        </w:rPr>
      </w:pPr>
      <w:r>
        <w:rPr>
          <w:rStyle w:val="FootnoteReference"/>
        </w:rPr>
        <w:t>8</w:t>
      </w:r>
      <w:r>
        <w:t xml:space="preserve"> </w:t>
      </w:r>
      <w:r>
        <w:rPr>
          <w:rFonts w:ascii="GHEA Grapalat" w:hAnsi="GHEA Grapalat"/>
          <w:i/>
        </w:rPr>
        <w:t>Подпункт и абзац исключаются из приглашения, если предметом закупки не являются строительные работы.</w:t>
      </w:r>
    </w:p>
  </w:footnote>
  <w:footnote w:id="4">
    <w:p w:rsidR="001B0721" w:rsidRPr="00FE2AA4" w:rsidRDefault="001B0721">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1B0721" w:rsidRPr="002B487D" w:rsidRDefault="001B0721"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rsidR="001B0721" w:rsidRPr="008E4439" w:rsidRDefault="001B0721"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B0721" w:rsidRPr="000811C1" w:rsidRDefault="001B0721" w:rsidP="0027573B">
      <w:pPr>
        <w:pStyle w:val="FootnoteText"/>
        <w:rPr>
          <w:rFonts w:ascii="Sylfaen" w:hAnsi="Sylfaen"/>
          <w:sz w:val="18"/>
          <w:szCs w:val="18"/>
        </w:rPr>
      </w:pPr>
    </w:p>
  </w:footnote>
  <w:footnote w:id="7">
    <w:p w:rsidR="001B0721" w:rsidRPr="00A31673" w:rsidRDefault="001B0721" w:rsidP="000A5E2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1B0721" w:rsidRPr="00810F23" w:rsidRDefault="001B0721" w:rsidP="000A5E21">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1B0721" w:rsidRPr="005F2C25" w:rsidRDefault="001B0721" w:rsidP="000A5E21">
      <w:pPr>
        <w:pStyle w:val="FootnoteText"/>
        <w:rPr>
          <w:rFonts w:ascii="Times New Roman" w:hAnsi="Times New Roman"/>
        </w:rPr>
      </w:pPr>
    </w:p>
  </w:footnote>
  <w:footnote w:id="9">
    <w:p w:rsidR="001B0721" w:rsidRDefault="001B0721" w:rsidP="000A5E21">
      <w:pPr>
        <w:jc w:val="both"/>
      </w:pPr>
    </w:p>
    <w:p w:rsidR="001B0721" w:rsidRPr="00FC561F" w:rsidRDefault="001B0721" w:rsidP="000A5E21">
      <w:pPr>
        <w:jc w:val="both"/>
        <w:rPr>
          <w:rFonts w:ascii="GHEA Grapalat" w:hAnsi="GHEA Grapalat"/>
          <w:i/>
          <w:sz w:val="20"/>
          <w:szCs w:val="20"/>
        </w:rPr>
      </w:pPr>
    </w:p>
    <w:p w:rsidR="001B0721" w:rsidRDefault="001B0721" w:rsidP="000A5E21">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1B0721" w:rsidRPr="00E7182E" w:rsidRDefault="001B0721" w:rsidP="000A5E21">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1B0721" w:rsidRPr="007D41A3" w:rsidRDefault="001B0721" w:rsidP="000A5E21">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B0721" w:rsidRPr="001849D9" w:rsidRDefault="001B0721" w:rsidP="000A5E21">
      <w:pPr>
        <w:jc w:val="both"/>
        <w:rPr>
          <w:rFonts w:ascii="GHEA Grapalat" w:hAnsi="GHEA Grapalat"/>
          <w:i/>
          <w:sz w:val="20"/>
          <w:szCs w:val="20"/>
          <w:lang w:val="af-ZA"/>
        </w:rPr>
      </w:pPr>
      <w:r w:rsidRPr="001849D9">
        <w:rPr>
          <w:rFonts w:ascii="GHEA Grapalat" w:hAnsi="GHEA Grapalat"/>
          <w:i/>
          <w:sz w:val="20"/>
          <w:szCs w:val="20"/>
        </w:rPr>
        <w:t xml:space="preserve"> </w:t>
      </w:r>
    </w:p>
    <w:p w:rsidR="001B0721" w:rsidRPr="001849D9" w:rsidRDefault="001B0721" w:rsidP="000A5E21">
      <w:pPr>
        <w:pStyle w:val="FootnoteText"/>
        <w:rPr>
          <w:rFonts w:asciiTheme="minorHAnsi" w:hAnsiTheme="minorHAnsi"/>
          <w:i/>
          <w:lang w:val="af-ZA"/>
        </w:rPr>
      </w:pPr>
    </w:p>
  </w:footnote>
  <w:footnote w:id="10">
    <w:p w:rsidR="001B0721" w:rsidRPr="00A25D1B" w:rsidRDefault="001B0721" w:rsidP="000A5E2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1B0721" w:rsidRPr="00DC619D" w:rsidRDefault="001B0721"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1B0721" w:rsidRPr="00D3436F" w:rsidRDefault="001B0721" w:rsidP="00454D7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1B0721" w:rsidRPr="00D3436F" w:rsidRDefault="001B0721" w:rsidP="00454D7C">
      <w:pPr>
        <w:pStyle w:val="FootnoteText"/>
        <w:rPr>
          <w:lang w:val="es-ES"/>
        </w:rPr>
      </w:pPr>
    </w:p>
  </w:footnote>
  <w:footnote w:id="13">
    <w:p w:rsidR="001B0721" w:rsidRPr="008842CE" w:rsidRDefault="001B072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B0721" w:rsidRPr="008842CE" w:rsidRDefault="001B0721" w:rsidP="003D2FE2">
      <w:pPr>
        <w:pStyle w:val="FootnoteText"/>
        <w:jc w:val="both"/>
        <w:rPr>
          <w:rFonts w:ascii="GHEA Grapalat" w:hAnsi="GHEA Grapalat"/>
        </w:rPr>
      </w:pPr>
    </w:p>
  </w:footnote>
  <w:footnote w:id="14">
    <w:p w:rsidR="001B0721" w:rsidRPr="008842CE" w:rsidRDefault="001B0721" w:rsidP="003D2FE2">
      <w:pPr>
        <w:pStyle w:val="FootnoteText"/>
        <w:jc w:val="both"/>
      </w:pPr>
    </w:p>
  </w:footnote>
  <w:footnote w:id="15">
    <w:p w:rsidR="001B0721" w:rsidRPr="008842CE" w:rsidRDefault="001B072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B0721" w:rsidRPr="008842CE" w:rsidRDefault="001B0721" w:rsidP="000A214C">
      <w:pPr>
        <w:pStyle w:val="FootnoteText"/>
        <w:jc w:val="both"/>
        <w:rPr>
          <w:rFonts w:ascii="GHEA Grapalat" w:hAnsi="GHEA Grapalat"/>
        </w:rPr>
      </w:pPr>
    </w:p>
  </w:footnote>
  <w:footnote w:id="16">
    <w:p w:rsidR="001B0721" w:rsidRPr="008842CE" w:rsidRDefault="001B0721" w:rsidP="000A214C">
      <w:pPr>
        <w:pStyle w:val="FootnoteText"/>
        <w:jc w:val="both"/>
      </w:pPr>
    </w:p>
  </w:footnote>
  <w:footnote w:id="17">
    <w:p w:rsidR="001B0721" w:rsidRPr="00124BE9" w:rsidRDefault="001B0721"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1B0721" w:rsidRPr="00124BE9" w:rsidRDefault="001B0721" w:rsidP="00BB28C8">
      <w:pPr>
        <w:pStyle w:val="FootnoteText"/>
        <w:widowControl w:val="0"/>
        <w:jc w:val="both"/>
        <w:rPr>
          <w:rFonts w:ascii="GHEA Grapalat" w:hAnsi="GHEA Grapalat"/>
          <w:lang w:val="hy-AM"/>
        </w:rPr>
      </w:pPr>
    </w:p>
  </w:footnote>
  <w:footnote w:id="18">
    <w:p w:rsidR="001B0721" w:rsidRPr="00124BE9" w:rsidRDefault="001B0721"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rsidR="001B0721" w:rsidRDefault="001B0721" w:rsidP="004D209C">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1B0721" w:rsidRPr="00EB336B" w:rsidRDefault="001B0721" w:rsidP="004D209C">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1B0721" w:rsidRPr="00124BE9" w:rsidRDefault="001B0721" w:rsidP="004D209C">
      <w:pPr>
        <w:pStyle w:val="FootnoteText"/>
        <w:widowControl w:val="0"/>
        <w:jc w:val="both"/>
        <w:rPr>
          <w:rFonts w:ascii="GHEA Grapalat" w:hAnsi="GHEA Grapalat"/>
          <w:lang w:val="hy-AM"/>
        </w:rPr>
      </w:pPr>
    </w:p>
  </w:footnote>
  <w:footnote w:id="20">
    <w:p w:rsidR="001B0721" w:rsidRPr="00AC7DC5" w:rsidRDefault="001B0721"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1B0721" w:rsidRPr="00552088" w:rsidRDefault="001B0721"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B0721" w:rsidRPr="004078D0" w:rsidRDefault="001B0721" w:rsidP="00BB28C8">
      <w:pPr>
        <w:pStyle w:val="FootnoteText"/>
        <w:widowControl w:val="0"/>
        <w:jc w:val="both"/>
        <w:rPr>
          <w:rFonts w:ascii="GHEA Grapalat" w:hAnsi="GHEA Grapalat"/>
          <w:sz w:val="2"/>
          <w:szCs w:val="2"/>
          <w:lang w:val="hy-AM"/>
        </w:rPr>
      </w:pPr>
    </w:p>
    <w:p w:rsidR="001B0721" w:rsidRPr="004078D0" w:rsidRDefault="001B0721" w:rsidP="00BB28C8">
      <w:pPr>
        <w:pStyle w:val="FootnoteText"/>
        <w:widowControl w:val="0"/>
        <w:jc w:val="both"/>
        <w:rPr>
          <w:rFonts w:ascii="GHEA Grapalat" w:hAnsi="GHEA Grapalat"/>
          <w:sz w:val="2"/>
          <w:szCs w:val="2"/>
          <w:lang w:val="hy-AM"/>
        </w:rPr>
      </w:pPr>
    </w:p>
  </w:footnote>
  <w:footnote w:id="21">
    <w:p w:rsidR="001B0721" w:rsidRDefault="001B0721"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1B0721" w:rsidRPr="00124BE9" w:rsidRDefault="001B0721"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2">
    <w:p w:rsidR="001B0721" w:rsidRPr="00124BE9" w:rsidRDefault="001B0721"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3">
    <w:p w:rsidR="001B0721" w:rsidRPr="00124BE9" w:rsidRDefault="001B0721"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B0721" w:rsidRPr="001C4E24" w:rsidRDefault="001B0721" w:rsidP="00BB28C8">
      <w:pPr>
        <w:pStyle w:val="FootnoteText"/>
        <w:rPr>
          <w:lang w:val="hy-AM"/>
        </w:rPr>
      </w:pPr>
    </w:p>
  </w:footnote>
  <w:footnote w:id="24">
    <w:p w:rsidR="001B0721" w:rsidRPr="00124BE9" w:rsidRDefault="001B0721" w:rsidP="001B0721">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1B0721" w:rsidRPr="00124BE9" w:rsidRDefault="001B0721" w:rsidP="001B0721">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rsidR="001B0721" w:rsidRPr="00124BE9" w:rsidRDefault="001B0721" w:rsidP="00657BFF">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6">
    <w:p w:rsidR="001B0721" w:rsidRPr="00124BE9" w:rsidRDefault="001B0721" w:rsidP="00657BFF">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8AE"/>
    <w:rsid w:val="00003DF0"/>
    <w:rsid w:val="000058CF"/>
    <w:rsid w:val="00005D30"/>
    <w:rsid w:val="0000622A"/>
    <w:rsid w:val="00006A31"/>
    <w:rsid w:val="000076A1"/>
    <w:rsid w:val="0000776B"/>
    <w:rsid w:val="00010ECA"/>
    <w:rsid w:val="000118FC"/>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0C5B"/>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1AD9"/>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5E21"/>
    <w:rsid w:val="000A6B75"/>
    <w:rsid w:val="000A72AD"/>
    <w:rsid w:val="000A7528"/>
    <w:rsid w:val="000A7854"/>
    <w:rsid w:val="000B033F"/>
    <w:rsid w:val="000B0B17"/>
    <w:rsid w:val="000B259E"/>
    <w:rsid w:val="000B269D"/>
    <w:rsid w:val="000B2CFA"/>
    <w:rsid w:val="000B33B2"/>
    <w:rsid w:val="000B3864"/>
    <w:rsid w:val="000B38F9"/>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63A7"/>
    <w:rsid w:val="000E7612"/>
    <w:rsid w:val="000E7716"/>
    <w:rsid w:val="000E79BD"/>
    <w:rsid w:val="000F109E"/>
    <w:rsid w:val="000F2653"/>
    <w:rsid w:val="000F2EE9"/>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DA6"/>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968"/>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EDC"/>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651"/>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0C1"/>
    <w:rsid w:val="001A0310"/>
    <w:rsid w:val="001A070B"/>
    <w:rsid w:val="001A0974"/>
    <w:rsid w:val="001A0B47"/>
    <w:rsid w:val="001A17F8"/>
    <w:rsid w:val="001A23A6"/>
    <w:rsid w:val="001A2579"/>
    <w:rsid w:val="001A2B0A"/>
    <w:rsid w:val="001A2F72"/>
    <w:rsid w:val="001A3195"/>
    <w:rsid w:val="001A31A0"/>
    <w:rsid w:val="001A3F67"/>
    <w:rsid w:val="001A3FEC"/>
    <w:rsid w:val="001A43A4"/>
    <w:rsid w:val="001A4EF7"/>
    <w:rsid w:val="001A54A3"/>
    <w:rsid w:val="001A5BC8"/>
    <w:rsid w:val="001A5C02"/>
    <w:rsid w:val="001A6561"/>
    <w:rsid w:val="001A6B31"/>
    <w:rsid w:val="001A77DF"/>
    <w:rsid w:val="001B0721"/>
    <w:rsid w:val="001B0D9A"/>
    <w:rsid w:val="001B1050"/>
    <w:rsid w:val="001B1370"/>
    <w:rsid w:val="001B14C2"/>
    <w:rsid w:val="001B1C67"/>
    <w:rsid w:val="001B1FC4"/>
    <w:rsid w:val="001B307E"/>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277"/>
    <w:rsid w:val="001D0644"/>
    <w:rsid w:val="001D129F"/>
    <w:rsid w:val="001D1A03"/>
    <w:rsid w:val="001D1D00"/>
    <w:rsid w:val="001D2058"/>
    <w:rsid w:val="001D209D"/>
    <w:rsid w:val="001D2D62"/>
    <w:rsid w:val="001D509C"/>
    <w:rsid w:val="001D5785"/>
    <w:rsid w:val="001D58BE"/>
    <w:rsid w:val="001D5C13"/>
    <w:rsid w:val="001D5EBF"/>
    <w:rsid w:val="001D5FF7"/>
    <w:rsid w:val="001D6531"/>
    <w:rsid w:val="001D7228"/>
    <w:rsid w:val="001D74FA"/>
    <w:rsid w:val="001D78C5"/>
    <w:rsid w:val="001E0216"/>
    <w:rsid w:val="001E06D6"/>
    <w:rsid w:val="001E0BC2"/>
    <w:rsid w:val="001E2038"/>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0925"/>
    <w:rsid w:val="002011C2"/>
    <w:rsid w:val="002017CB"/>
    <w:rsid w:val="00201DA0"/>
    <w:rsid w:val="00201F2E"/>
    <w:rsid w:val="002028BF"/>
    <w:rsid w:val="00202F4D"/>
    <w:rsid w:val="002032CE"/>
    <w:rsid w:val="002038C2"/>
    <w:rsid w:val="0020390F"/>
    <w:rsid w:val="00203917"/>
    <w:rsid w:val="00204426"/>
    <w:rsid w:val="00204673"/>
    <w:rsid w:val="002046BF"/>
    <w:rsid w:val="00204B03"/>
    <w:rsid w:val="00204E53"/>
    <w:rsid w:val="00204EEA"/>
    <w:rsid w:val="00205689"/>
    <w:rsid w:val="00205D7E"/>
    <w:rsid w:val="002069C9"/>
    <w:rsid w:val="00206AF8"/>
    <w:rsid w:val="0020701A"/>
    <w:rsid w:val="0020727F"/>
    <w:rsid w:val="00207490"/>
    <w:rsid w:val="002100B3"/>
    <w:rsid w:val="002101F2"/>
    <w:rsid w:val="00210F0C"/>
    <w:rsid w:val="00211425"/>
    <w:rsid w:val="002137E6"/>
    <w:rsid w:val="00213830"/>
    <w:rsid w:val="00213EB8"/>
    <w:rsid w:val="00214462"/>
    <w:rsid w:val="0021458F"/>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7B1"/>
    <w:rsid w:val="00227C9F"/>
    <w:rsid w:val="00230460"/>
    <w:rsid w:val="00230A6E"/>
    <w:rsid w:val="00230B12"/>
    <w:rsid w:val="00230C8F"/>
    <w:rsid w:val="00230D36"/>
    <w:rsid w:val="00230DB1"/>
    <w:rsid w:val="00232FE2"/>
    <w:rsid w:val="0023373C"/>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690"/>
    <w:rsid w:val="0024366B"/>
    <w:rsid w:val="00243E78"/>
    <w:rsid w:val="00244B38"/>
    <w:rsid w:val="002452F5"/>
    <w:rsid w:val="00246C8C"/>
    <w:rsid w:val="00251277"/>
    <w:rsid w:val="0025145E"/>
    <w:rsid w:val="00251CF9"/>
    <w:rsid w:val="00252C9C"/>
    <w:rsid w:val="00253ECB"/>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BC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C7A40"/>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8C6"/>
    <w:rsid w:val="002D7D70"/>
    <w:rsid w:val="002E069D"/>
    <w:rsid w:val="002E0768"/>
    <w:rsid w:val="002E0877"/>
    <w:rsid w:val="002E2964"/>
    <w:rsid w:val="002E2C90"/>
    <w:rsid w:val="002E30B8"/>
    <w:rsid w:val="002E3165"/>
    <w:rsid w:val="002E37FB"/>
    <w:rsid w:val="002E3CFE"/>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2331"/>
    <w:rsid w:val="00302C6E"/>
    <w:rsid w:val="00303732"/>
    <w:rsid w:val="003041A8"/>
    <w:rsid w:val="00304237"/>
    <w:rsid w:val="00304436"/>
    <w:rsid w:val="00304D64"/>
    <w:rsid w:val="003053EF"/>
    <w:rsid w:val="00305944"/>
    <w:rsid w:val="00305E59"/>
    <w:rsid w:val="00305F6D"/>
    <w:rsid w:val="003064D4"/>
    <w:rsid w:val="003065C4"/>
    <w:rsid w:val="0030676A"/>
    <w:rsid w:val="00306C33"/>
    <w:rsid w:val="00307F3C"/>
    <w:rsid w:val="00310046"/>
    <w:rsid w:val="003101E4"/>
    <w:rsid w:val="00310A82"/>
    <w:rsid w:val="00310B6E"/>
    <w:rsid w:val="00310DD3"/>
    <w:rsid w:val="00310ED2"/>
    <w:rsid w:val="00311076"/>
    <w:rsid w:val="00311C27"/>
    <w:rsid w:val="00312694"/>
    <w:rsid w:val="00312BF8"/>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920"/>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1F6A"/>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2B28"/>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E7C27"/>
    <w:rsid w:val="003F1EEA"/>
    <w:rsid w:val="003F208A"/>
    <w:rsid w:val="003F2273"/>
    <w:rsid w:val="003F264A"/>
    <w:rsid w:val="003F28E4"/>
    <w:rsid w:val="003F300B"/>
    <w:rsid w:val="003F39D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86A"/>
    <w:rsid w:val="00411D9D"/>
    <w:rsid w:val="00412165"/>
    <w:rsid w:val="00413390"/>
    <w:rsid w:val="00413595"/>
    <w:rsid w:val="00416F1E"/>
    <w:rsid w:val="0041739A"/>
    <w:rsid w:val="004175B6"/>
    <w:rsid w:val="00417E48"/>
    <w:rsid w:val="00417F33"/>
    <w:rsid w:val="004215BD"/>
    <w:rsid w:val="00421AEB"/>
    <w:rsid w:val="00422802"/>
    <w:rsid w:val="00424E1F"/>
    <w:rsid w:val="0042574B"/>
    <w:rsid w:val="004272E3"/>
    <w:rsid w:val="00427AEC"/>
    <w:rsid w:val="00427CB1"/>
    <w:rsid w:val="00427DE7"/>
    <w:rsid w:val="00427EAA"/>
    <w:rsid w:val="00431998"/>
    <w:rsid w:val="00431DDD"/>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11E"/>
    <w:rsid w:val="00454D73"/>
    <w:rsid w:val="00454D7C"/>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57FA"/>
    <w:rsid w:val="0049623A"/>
    <w:rsid w:val="004963E4"/>
    <w:rsid w:val="0049655D"/>
    <w:rsid w:val="0049697A"/>
    <w:rsid w:val="004974D8"/>
    <w:rsid w:val="004A0302"/>
    <w:rsid w:val="004A0321"/>
    <w:rsid w:val="004A1734"/>
    <w:rsid w:val="004A1C5D"/>
    <w:rsid w:val="004A3051"/>
    <w:rsid w:val="004A329D"/>
    <w:rsid w:val="004A3453"/>
    <w:rsid w:val="004A3859"/>
    <w:rsid w:val="004A46A7"/>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0AA"/>
    <w:rsid w:val="004C3803"/>
    <w:rsid w:val="004C3F9B"/>
    <w:rsid w:val="004C474D"/>
    <w:rsid w:val="004C4CFB"/>
    <w:rsid w:val="004C5C21"/>
    <w:rsid w:val="004C5CF3"/>
    <w:rsid w:val="004C6070"/>
    <w:rsid w:val="004C78E7"/>
    <w:rsid w:val="004D0281"/>
    <w:rsid w:val="004D0AE2"/>
    <w:rsid w:val="004D0EA7"/>
    <w:rsid w:val="004D134A"/>
    <w:rsid w:val="004D1C32"/>
    <w:rsid w:val="004D1E87"/>
    <w:rsid w:val="004D209C"/>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D40"/>
    <w:rsid w:val="004E2FC6"/>
    <w:rsid w:val="004E33BF"/>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066A"/>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559"/>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10DD"/>
    <w:rsid w:val="0053187E"/>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846"/>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0484"/>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506"/>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3FA3"/>
    <w:rsid w:val="005B4254"/>
    <w:rsid w:val="005B56BF"/>
    <w:rsid w:val="005B598A"/>
    <w:rsid w:val="005B6B3E"/>
    <w:rsid w:val="005B6B51"/>
    <w:rsid w:val="005B6DCF"/>
    <w:rsid w:val="005B6F10"/>
    <w:rsid w:val="005C0666"/>
    <w:rsid w:val="005C0D39"/>
    <w:rsid w:val="005C1BF7"/>
    <w:rsid w:val="005C1C00"/>
    <w:rsid w:val="005C1C99"/>
    <w:rsid w:val="005C1FF3"/>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47A"/>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34"/>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3D"/>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57BFF"/>
    <w:rsid w:val="00660138"/>
    <w:rsid w:val="006607D5"/>
    <w:rsid w:val="006608AD"/>
    <w:rsid w:val="00661E7D"/>
    <w:rsid w:val="00662165"/>
    <w:rsid w:val="00662623"/>
    <w:rsid w:val="0066349B"/>
    <w:rsid w:val="00663F9F"/>
    <w:rsid w:val="006650C4"/>
    <w:rsid w:val="00665120"/>
    <w:rsid w:val="00665605"/>
    <w:rsid w:val="006657A3"/>
    <w:rsid w:val="006657EE"/>
    <w:rsid w:val="00665CAD"/>
    <w:rsid w:val="0066621D"/>
    <w:rsid w:val="00666775"/>
    <w:rsid w:val="006672BA"/>
    <w:rsid w:val="006672E6"/>
    <w:rsid w:val="00667A56"/>
    <w:rsid w:val="00667C83"/>
    <w:rsid w:val="00667D39"/>
    <w:rsid w:val="0067066B"/>
    <w:rsid w:val="0067102D"/>
    <w:rsid w:val="00671A82"/>
    <w:rsid w:val="00672E18"/>
    <w:rsid w:val="0067389F"/>
    <w:rsid w:val="00673AC1"/>
    <w:rsid w:val="00673BD3"/>
    <w:rsid w:val="00673D0A"/>
    <w:rsid w:val="00674E7A"/>
    <w:rsid w:val="00675740"/>
    <w:rsid w:val="0067579A"/>
    <w:rsid w:val="00676178"/>
    <w:rsid w:val="006764C7"/>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72C"/>
    <w:rsid w:val="006B3AE3"/>
    <w:rsid w:val="006B3B3D"/>
    <w:rsid w:val="006B3E56"/>
    <w:rsid w:val="006B3E66"/>
    <w:rsid w:val="006B409F"/>
    <w:rsid w:val="006B4238"/>
    <w:rsid w:val="006B50F3"/>
    <w:rsid w:val="006B5588"/>
    <w:rsid w:val="006B572D"/>
    <w:rsid w:val="006B583D"/>
    <w:rsid w:val="006B5849"/>
    <w:rsid w:val="006B5893"/>
    <w:rsid w:val="006B6337"/>
    <w:rsid w:val="006B6561"/>
    <w:rsid w:val="006B6951"/>
    <w:rsid w:val="006B71E0"/>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7DA"/>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3666"/>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08B1"/>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33A2"/>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3D55"/>
    <w:rsid w:val="007442CF"/>
    <w:rsid w:val="0074457D"/>
    <w:rsid w:val="00744742"/>
    <w:rsid w:val="007447E9"/>
    <w:rsid w:val="00744D01"/>
    <w:rsid w:val="00745561"/>
    <w:rsid w:val="007472C7"/>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33"/>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4C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1E60"/>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A3E"/>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1B2"/>
    <w:rsid w:val="00811D16"/>
    <w:rsid w:val="0081220F"/>
    <w:rsid w:val="00813D84"/>
    <w:rsid w:val="00813F3D"/>
    <w:rsid w:val="00814DBD"/>
    <w:rsid w:val="0081568C"/>
    <w:rsid w:val="00816505"/>
    <w:rsid w:val="0081738C"/>
    <w:rsid w:val="00820257"/>
    <w:rsid w:val="0082102B"/>
    <w:rsid w:val="008218B4"/>
    <w:rsid w:val="00821921"/>
    <w:rsid w:val="008223F5"/>
    <w:rsid w:val="008227FD"/>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47A7"/>
    <w:rsid w:val="00845AA5"/>
    <w:rsid w:val="008463FB"/>
    <w:rsid w:val="00847EB9"/>
    <w:rsid w:val="008504E0"/>
    <w:rsid w:val="00850570"/>
    <w:rsid w:val="00850857"/>
    <w:rsid w:val="008510F1"/>
    <w:rsid w:val="00851A6D"/>
    <w:rsid w:val="0085236E"/>
    <w:rsid w:val="00852545"/>
    <w:rsid w:val="00853563"/>
    <w:rsid w:val="00853CBA"/>
    <w:rsid w:val="008546A0"/>
    <w:rsid w:val="00854A7C"/>
    <w:rsid w:val="00855622"/>
    <w:rsid w:val="008558B3"/>
    <w:rsid w:val="00855F55"/>
    <w:rsid w:val="008568E9"/>
    <w:rsid w:val="00857BF8"/>
    <w:rsid w:val="0086004A"/>
    <w:rsid w:val="008601B2"/>
    <w:rsid w:val="008602B6"/>
    <w:rsid w:val="0086059D"/>
    <w:rsid w:val="00860B3B"/>
    <w:rsid w:val="0086146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226"/>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1AF"/>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3547"/>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49BB"/>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C7E"/>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93B"/>
    <w:rsid w:val="00931A1F"/>
    <w:rsid w:val="00932115"/>
    <w:rsid w:val="00933125"/>
    <w:rsid w:val="0093354D"/>
    <w:rsid w:val="009335A0"/>
    <w:rsid w:val="0093396A"/>
    <w:rsid w:val="00933CC5"/>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0A"/>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67B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0A22"/>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A7FA8"/>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8C9"/>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327"/>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17E50"/>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187"/>
    <w:rsid w:val="00A412F1"/>
    <w:rsid w:val="00A41F94"/>
    <w:rsid w:val="00A425B6"/>
    <w:rsid w:val="00A42E71"/>
    <w:rsid w:val="00A43166"/>
    <w:rsid w:val="00A4360B"/>
    <w:rsid w:val="00A43D3A"/>
    <w:rsid w:val="00A4426D"/>
    <w:rsid w:val="00A44D71"/>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CA6"/>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3862"/>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B09"/>
    <w:rsid w:val="00AA6F53"/>
    <w:rsid w:val="00AA7117"/>
    <w:rsid w:val="00AA75FA"/>
    <w:rsid w:val="00AA7805"/>
    <w:rsid w:val="00AA78C1"/>
    <w:rsid w:val="00AB0304"/>
    <w:rsid w:val="00AB14F4"/>
    <w:rsid w:val="00AB16AE"/>
    <w:rsid w:val="00AB2618"/>
    <w:rsid w:val="00AB2648"/>
    <w:rsid w:val="00AB26EB"/>
    <w:rsid w:val="00AB2976"/>
    <w:rsid w:val="00AB2E1E"/>
    <w:rsid w:val="00AB2F8A"/>
    <w:rsid w:val="00AB36B8"/>
    <w:rsid w:val="00AB3FFE"/>
    <w:rsid w:val="00AB4EAB"/>
    <w:rsid w:val="00AB5681"/>
    <w:rsid w:val="00AB5AF2"/>
    <w:rsid w:val="00AB5D5B"/>
    <w:rsid w:val="00AB5E50"/>
    <w:rsid w:val="00AB6479"/>
    <w:rsid w:val="00AB64C0"/>
    <w:rsid w:val="00AB65DB"/>
    <w:rsid w:val="00AB77E2"/>
    <w:rsid w:val="00AB7D2E"/>
    <w:rsid w:val="00AC0541"/>
    <w:rsid w:val="00AC082E"/>
    <w:rsid w:val="00AC0E56"/>
    <w:rsid w:val="00AC30D5"/>
    <w:rsid w:val="00AC341B"/>
    <w:rsid w:val="00AC3972"/>
    <w:rsid w:val="00AC3B57"/>
    <w:rsid w:val="00AC3F2F"/>
    <w:rsid w:val="00AC4EAF"/>
    <w:rsid w:val="00AC5387"/>
    <w:rsid w:val="00AC5807"/>
    <w:rsid w:val="00AC6523"/>
    <w:rsid w:val="00AC6F53"/>
    <w:rsid w:val="00AC743C"/>
    <w:rsid w:val="00AC7704"/>
    <w:rsid w:val="00AC7A2E"/>
    <w:rsid w:val="00AD0591"/>
    <w:rsid w:val="00AD0BEB"/>
    <w:rsid w:val="00AD1066"/>
    <w:rsid w:val="00AD1BFE"/>
    <w:rsid w:val="00AD2081"/>
    <w:rsid w:val="00AD305B"/>
    <w:rsid w:val="00AD34C9"/>
    <w:rsid w:val="00AD383F"/>
    <w:rsid w:val="00AD48C1"/>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AC9"/>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6FF7"/>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03"/>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9D9"/>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19F"/>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6DA"/>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2A6A"/>
    <w:rsid w:val="00C33115"/>
    <w:rsid w:val="00C3325B"/>
    <w:rsid w:val="00C33B35"/>
    <w:rsid w:val="00C3421C"/>
    <w:rsid w:val="00C34296"/>
    <w:rsid w:val="00C34414"/>
    <w:rsid w:val="00C3484C"/>
    <w:rsid w:val="00C34AFD"/>
    <w:rsid w:val="00C35487"/>
    <w:rsid w:val="00C358EA"/>
    <w:rsid w:val="00C36189"/>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62F"/>
    <w:rsid w:val="00C83983"/>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5194"/>
    <w:rsid w:val="00C9582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03F"/>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189"/>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3F3"/>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10B"/>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79C"/>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0F7"/>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05BC"/>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187"/>
    <w:rsid w:val="00DF3688"/>
    <w:rsid w:val="00DF44E3"/>
    <w:rsid w:val="00DF5182"/>
    <w:rsid w:val="00DF749E"/>
    <w:rsid w:val="00DF79C3"/>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50"/>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6C2"/>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032"/>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91C"/>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79F"/>
    <w:rsid w:val="00EC6C0A"/>
    <w:rsid w:val="00EC7188"/>
    <w:rsid w:val="00EC759E"/>
    <w:rsid w:val="00EC7897"/>
    <w:rsid w:val="00ED0338"/>
    <w:rsid w:val="00ED07B1"/>
    <w:rsid w:val="00ED0BF3"/>
    <w:rsid w:val="00ED0DE3"/>
    <w:rsid w:val="00ED1142"/>
    <w:rsid w:val="00ED1170"/>
    <w:rsid w:val="00ED131A"/>
    <w:rsid w:val="00ED2352"/>
    <w:rsid w:val="00ED2462"/>
    <w:rsid w:val="00ED2A19"/>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08D"/>
    <w:rsid w:val="00EE55F5"/>
    <w:rsid w:val="00EE5855"/>
    <w:rsid w:val="00EE58A5"/>
    <w:rsid w:val="00EE5A09"/>
    <w:rsid w:val="00EE6232"/>
    <w:rsid w:val="00EE62ED"/>
    <w:rsid w:val="00EE674C"/>
    <w:rsid w:val="00EE7019"/>
    <w:rsid w:val="00EE73A8"/>
    <w:rsid w:val="00EE752A"/>
    <w:rsid w:val="00EE7758"/>
    <w:rsid w:val="00EE78C9"/>
    <w:rsid w:val="00EE7A99"/>
    <w:rsid w:val="00EE7F91"/>
    <w:rsid w:val="00EF11FF"/>
    <w:rsid w:val="00EF24C7"/>
    <w:rsid w:val="00EF25F5"/>
    <w:rsid w:val="00EF273B"/>
    <w:rsid w:val="00EF2954"/>
    <w:rsid w:val="00EF2B43"/>
    <w:rsid w:val="00EF3100"/>
    <w:rsid w:val="00EF352E"/>
    <w:rsid w:val="00EF3662"/>
    <w:rsid w:val="00EF4569"/>
    <w:rsid w:val="00EF52E4"/>
    <w:rsid w:val="00EF544C"/>
    <w:rsid w:val="00EF548A"/>
    <w:rsid w:val="00EF5BF0"/>
    <w:rsid w:val="00EF6526"/>
    <w:rsid w:val="00EF674F"/>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D56"/>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3C8A"/>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681"/>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8E6"/>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292"/>
    <w:rsid w:val="00FB4ACF"/>
    <w:rsid w:val="00FB4AFE"/>
    <w:rsid w:val="00FB58A2"/>
    <w:rsid w:val="00FB5E64"/>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C73B5"/>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A0F"/>
    <w:rsid w:val="00FE0345"/>
    <w:rsid w:val="00FE0FD2"/>
    <w:rsid w:val="00FE1316"/>
    <w:rsid w:val="00FE1FAB"/>
    <w:rsid w:val="00FE2AA4"/>
    <w:rsid w:val="00FE2DB6"/>
    <w:rsid w:val="00FE449E"/>
    <w:rsid w:val="00FE5118"/>
    <w:rsid w:val="00FE54DC"/>
    <w:rsid w:val="00FE5743"/>
    <w:rsid w:val="00FE669D"/>
    <w:rsid w:val="00FE6887"/>
    <w:rsid w:val="00FE6C2A"/>
    <w:rsid w:val="00FE6DBA"/>
    <w:rsid w:val="00FE7276"/>
    <w:rsid w:val="00FE76B9"/>
    <w:rsid w:val="00FE7898"/>
    <w:rsid w:val="00FF01A5"/>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CFFB75-723B-49BB-BF6B-C5CD29B4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semiHidden/>
    <w:unhideWhenUsed/>
    <w:rsid w:val="000A5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0A5E21"/>
    <w:rPr>
      <w:rFonts w:ascii="Courier New" w:hAnsi="Courier New" w:cs="Courier New"/>
      <w:lang w:val="en-US" w:eastAsia="en-US" w:bidi="ar-SA"/>
    </w:rPr>
  </w:style>
  <w:style w:type="character" w:customStyle="1" w:styleId="y2iqfc">
    <w:name w:val="y2iqfc"/>
    <w:basedOn w:val="DefaultParagraphFont"/>
    <w:rsid w:val="000A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551811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8821524">
      <w:bodyDiv w:val="1"/>
      <w:marLeft w:val="0"/>
      <w:marRight w:val="0"/>
      <w:marTop w:val="0"/>
      <w:marBottom w:val="0"/>
      <w:divBdr>
        <w:top w:val="none" w:sz="0" w:space="0" w:color="auto"/>
        <w:left w:val="none" w:sz="0" w:space="0" w:color="auto"/>
        <w:bottom w:val="none" w:sz="0" w:space="0" w:color="auto"/>
        <w:right w:val="none" w:sz="0" w:space="0" w:color="auto"/>
      </w:divBdr>
    </w:div>
    <w:div w:id="10077518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1429528">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183AF-94E9-42C2-AF68-039D6DC9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2717</TotalTime>
  <Pages>96</Pages>
  <Words>21891</Words>
  <Characters>124779</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1744</cp:revision>
  <cp:lastPrinted>2018-02-16T07:12:00Z</cp:lastPrinted>
  <dcterms:created xsi:type="dcterms:W3CDTF">2019-10-28T07:04:00Z</dcterms:created>
  <dcterms:modified xsi:type="dcterms:W3CDTF">2024-08-05T09:30:00Z</dcterms:modified>
</cp:coreProperties>
</file>